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8454C07" w14:textId="77777777" w:rsidR="00096865" w:rsidRPr="00F566BF" w:rsidRDefault="00096865" w:rsidP="00EF3662">
      <w:pPr>
        <w:pStyle w:val="BodyTextIndent"/>
        <w:spacing w:line="240" w:lineRule="auto"/>
        <w:jc w:val="center"/>
        <w:rPr>
          <w:rFonts w:ascii="GHEA Grapalat" w:hAnsi="GHEA Grapalat"/>
          <w:i w:val="0"/>
          <w:lang w:val="af-ZA"/>
        </w:rPr>
      </w:pPr>
    </w:p>
    <w:p w14:paraId="458285B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3B50A57B" w14:textId="63BB1A8B" w:rsidR="00642EFE" w:rsidRPr="00F566BF" w:rsidRDefault="00A67723"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F566BF">
        <w:rPr>
          <w:rFonts w:ascii="GHEA Grapalat" w:hAnsi="GHEA Grapalat"/>
          <w:i w:val="0"/>
          <w:lang w:val="af-ZA"/>
        </w:rPr>
        <w:t xml:space="preserve"> ՄԱՍԻՆ</w:t>
      </w:r>
      <w:r w:rsidR="00837190">
        <w:rPr>
          <w:rStyle w:val="FootnoteReference"/>
          <w:rFonts w:ascii="GHEA Grapalat" w:hAnsi="GHEA Grapalat"/>
          <w:i w:val="0"/>
          <w:lang w:val="af-ZA"/>
        </w:rPr>
        <w:footnoteReference w:id="1"/>
      </w:r>
    </w:p>
    <w:p w14:paraId="1FE93E05" w14:textId="77777777" w:rsidR="00642EFE" w:rsidRPr="00F566BF" w:rsidRDefault="00642EFE" w:rsidP="00EF3662">
      <w:pPr>
        <w:pStyle w:val="BodyTextIndent"/>
        <w:spacing w:line="240" w:lineRule="auto"/>
        <w:jc w:val="center"/>
        <w:rPr>
          <w:rFonts w:ascii="GHEA Grapalat" w:hAnsi="GHEA Grapalat"/>
          <w:i w:val="0"/>
          <w:lang w:val="af-ZA"/>
        </w:rPr>
      </w:pPr>
    </w:p>
    <w:p w14:paraId="51FD139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Հայտարարության սույն տեքստը հաստատված է </w:t>
      </w:r>
      <w:r w:rsidR="00C0193C" w:rsidRPr="00F566BF">
        <w:rPr>
          <w:rFonts w:ascii="GHEA Grapalat" w:hAnsi="GHEA Grapalat"/>
          <w:i w:val="0"/>
          <w:lang w:val="af-ZA"/>
        </w:rPr>
        <w:t xml:space="preserve">գնահատող </w:t>
      </w:r>
      <w:r w:rsidRPr="00F566BF">
        <w:rPr>
          <w:rFonts w:ascii="GHEA Grapalat" w:hAnsi="GHEA Grapalat"/>
          <w:i w:val="0"/>
          <w:lang w:val="af-ZA"/>
        </w:rPr>
        <w:t>հանձնաժողովի</w:t>
      </w:r>
    </w:p>
    <w:p w14:paraId="555AEA85" w14:textId="22F0EA5B" w:rsidR="009473CA" w:rsidRDefault="00642EFE" w:rsidP="00D21F8D">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sidR="00144359">
        <w:rPr>
          <w:rFonts w:ascii="GHEA Grapalat" w:hAnsi="GHEA Grapalat"/>
          <w:i w:val="0"/>
          <w:lang w:val="hy-AM"/>
        </w:rPr>
        <w:t>2</w:t>
      </w:r>
      <w:r w:rsidR="00B8251C">
        <w:rPr>
          <w:rFonts w:ascii="GHEA Grapalat" w:hAnsi="GHEA Grapalat"/>
          <w:i w:val="0"/>
          <w:lang w:val="hy-AM"/>
        </w:rPr>
        <w:t>4</w:t>
      </w:r>
      <w:r w:rsidR="00F5653D" w:rsidRPr="00F566BF">
        <w:rPr>
          <w:rFonts w:ascii="GHEA Grapalat" w:hAnsi="GHEA Grapalat"/>
          <w:i w:val="0"/>
          <w:lang w:val="af-ZA"/>
        </w:rPr>
        <w:t xml:space="preserve"> </w:t>
      </w:r>
      <w:r w:rsidRPr="00F566BF">
        <w:rPr>
          <w:rFonts w:ascii="GHEA Grapalat" w:hAnsi="GHEA Grapalat"/>
          <w:i w:val="0"/>
          <w:lang w:val="af-ZA"/>
        </w:rPr>
        <w:t xml:space="preserve">թվականի </w:t>
      </w:r>
      <w:r w:rsidR="00A76C15" w:rsidRPr="00F566BF">
        <w:rPr>
          <w:rFonts w:ascii="GHEA Grapalat" w:hAnsi="GHEA Grapalat"/>
          <w:i w:val="0"/>
          <w:lang w:val="af-ZA"/>
        </w:rPr>
        <w:t>«</w:t>
      </w:r>
      <w:r w:rsidR="0019322F">
        <w:rPr>
          <w:rFonts w:ascii="GHEA Grapalat" w:hAnsi="GHEA Grapalat"/>
          <w:i w:val="0"/>
          <w:lang w:val="hy-AM"/>
        </w:rPr>
        <w:t>սեպտեմբերի</w:t>
      </w:r>
      <w:r w:rsidR="003C53D4" w:rsidRPr="00F566BF">
        <w:rPr>
          <w:rFonts w:ascii="GHEA Grapalat" w:hAnsi="GHEA Grapalat"/>
          <w:i w:val="0"/>
          <w:lang w:val="af-ZA"/>
        </w:rPr>
        <w:t>»</w:t>
      </w:r>
      <w:r w:rsidRPr="00F566BF">
        <w:rPr>
          <w:rFonts w:ascii="GHEA Grapalat" w:hAnsi="GHEA Grapalat"/>
          <w:i w:val="0"/>
          <w:lang w:val="af-ZA"/>
        </w:rPr>
        <w:t xml:space="preserve"> </w:t>
      </w:r>
      <w:r w:rsidR="003C53D4" w:rsidRPr="00F566BF">
        <w:rPr>
          <w:rFonts w:ascii="GHEA Grapalat" w:hAnsi="GHEA Grapalat"/>
          <w:i w:val="0"/>
          <w:lang w:val="af-ZA"/>
        </w:rPr>
        <w:t>«</w:t>
      </w:r>
      <w:r w:rsidR="0019322F">
        <w:rPr>
          <w:rFonts w:ascii="GHEA Grapalat" w:hAnsi="GHEA Grapalat"/>
          <w:i w:val="0"/>
          <w:lang w:val="af-ZA"/>
        </w:rPr>
        <w:t>11</w:t>
      </w:r>
      <w:r w:rsidR="003C53D4" w:rsidRPr="00F566BF">
        <w:rPr>
          <w:rFonts w:ascii="GHEA Grapalat" w:hAnsi="GHEA Grapalat"/>
          <w:i w:val="0"/>
          <w:lang w:val="af-ZA"/>
        </w:rPr>
        <w:t>»</w:t>
      </w:r>
      <w:r w:rsidRPr="00F566BF">
        <w:rPr>
          <w:rFonts w:ascii="GHEA Grapalat" w:hAnsi="GHEA Grapalat"/>
          <w:i w:val="0"/>
          <w:lang w:val="af-ZA"/>
        </w:rPr>
        <w:t xml:space="preserve"> </w:t>
      </w:r>
      <w:r w:rsidR="00A76C15" w:rsidRPr="00F566BF">
        <w:rPr>
          <w:rFonts w:ascii="GHEA Grapalat" w:hAnsi="GHEA Grapalat"/>
          <w:i w:val="0"/>
          <w:lang w:val="af-ZA"/>
        </w:rPr>
        <w:t>«</w:t>
      </w:r>
      <w:r w:rsidR="004A691D">
        <w:rPr>
          <w:rFonts w:ascii="GHEA Grapalat" w:hAnsi="GHEA Grapalat"/>
          <w:i w:val="0"/>
          <w:lang w:val="af-ZA"/>
        </w:rPr>
        <w:t>2</w:t>
      </w:r>
      <w:r w:rsidR="00A76C15" w:rsidRPr="00F566BF">
        <w:rPr>
          <w:rFonts w:ascii="GHEA Grapalat" w:hAnsi="GHEA Grapalat"/>
          <w:i w:val="0"/>
          <w:lang w:val="af-ZA"/>
        </w:rPr>
        <w:t>»</w:t>
      </w:r>
      <w:r w:rsidR="003C53D4" w:rsidRPr="00F566BF">
        <w:rPr>
          <w:rFonts w:ascii="GHEA Grapalat" w:hAnsi="GHEA Grapalat"/>
          <w:i w:val="0"/>
          <w:lang w:val="af-ZA"/>
        </w:rPr>
        <w:t xml:space="preserve"> </w:t>
      </w:r>
      <w:r w:rsidRPr="00F566BF">
        <w:rPr>
          <w:rFonts w:ascii="GHEA Grapalat" w:hAnsi="GHEA Grapalat"/>
          <w:i w:val="0"/>
          <w:lang w:val="af-ZA"/>
        </w:rPr>
        <w:t>որոշմամբ</w:t>
      </w:r>
    </w:p>
    <w:p w14:paraId="74E57686" w14:textId="6F561B1C" w:rsidR="0091042F" w:rsidRPr="00F566BF" w:rsidRDefault="00642EFE" w:rsidP="00D21F8D">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 </w:t>
      </w:r>
    </w:p>
    <w:p w14:paraId="26478385" w14:textId="77777777" w:rsidR="009473CA" w:rsidRPr="00221BAB" w:rsidRDefault="009473CA" w:rsidP="009473CA">
      <w:pPr>
        <w:pStyle w:val="BodyTextIndent"/>
        <w:spacing w:line="240" w:lineRule="auto"/>
        <w:jc w:val="center"/>
        <w:rPr>
          <w:rFonts w:ascii="GHEA Grapalat" w:hAnsi="GHEA Grapalat"/>
          <w:b/>
          <w:bCs/>
          <w:i w:val="0"/>
          <w:iCs/>
          <w:lang w:val="af-ZA"/>
        </w:rPr>
      </w:pPr>
      <w:r w:rsidRPr="00221BAB">
        <w:rPr>
          <w:rFonts w:ascii="GHEA Grapalat" w:hAnsi="GHEA Grapalat"/>
          <w:b/>
          <w:bCs/>
          <w:i w:val="0"/>
          <w:iCs/>
          <w:lang w:val="hy-AM"/>
        </w:rPr>
        <w:t>«Գնումների մասին» օրենքի</w:t>
      </w:r>
      <w:r w:rsidRPr="00221BAB">
        <w:rPr>
          <w:rFonts w:ascii="GHEA Grapalat" w:hAnsi="GHEA Grapalat"/>
          <w:b/>
          <w:bCs/>
          <w:i w:val="0"/>
          <w:iCs/>
          <w:lang w:val="af-ZA"/>
        </w:rPr>
        <w:t xml:space="preserve"> 15-</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հոդվածի</w:t>
      </w:r>
      <w:r w:rsidRPr="00221BAB">
        <w:rPr>
          <w:rFonts w:ascii="GHEA Grapalat" w:hAnsi="GHEA Grapalat"/>
          <w:b/>
          <w:bCs/>
          <w:i w:val="0"/>
          <w:iCs/>
          <w:lang w:val="af-ZA"/>
        </w:rPr>
        <w:t xml:space="preserve"> 6-</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մասի</w:t>
      </w:r>
      <w:r w:rsidRPr="00221BAB">
        <w:rPr>
          <w:rFonts w:ascii="GHEA Grapalat" w:hAnsi="GHEA Grapalat"/>
          <w:b/>
          <w:bCs/>
          <w:i w:val="0"/>
          <w:iCs/>
          <w:lang w:val="af-ZA"/>
        </w:rPr>
        <w:t xml:space="preserve"> 2-</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կետի կիրառմամբ</w:t>
      </w:r>
    </w:p>
    <w:p w14:paraId="2200D763" w14:textId="77777777" w:rsidR="0091042F" w:rsidRPr="00F566BF" w:rsidRDefault="0091042F" w:rsidP="00EF3662">
      <w:pPr>
        <w:pStyle w:val="BodyTextIndent"/>
        <w:spacing w:line="240" w:lineRule="auto"/>
        <w:jc w:val="center"/>
        <w:rPr>
          <w:rFonts w:ascii="GHEA Grapalat" w:hAnsi="GHEA Grapalat"/>
          <w:i w:val="0"/>
          <w:lang w:val="af-ZA"/>
        </w:rPr>
      </w:pPr>
    </w:p>
    <w:p w14:paraId="1553A93D" w14:textId="6CC81F64" w:rsidR="0091042F" w:rsidRPr="00F566BF" w:rsidRDefault="00496E18"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w:t>
      </w:r>
      <w:r w:rsidR="00642EFE" w:rsidRPr="00F566BF">
        <w:rPr>
          <w:rFonts w:ascii="GHEA Grapalat" w:hAnsi="GHEA Grapalat"/>
          <w:i w:val="0"/>
          <w:lang w:val="af-ZA"/>
        </w:rPr>
        <w:t>ծածկագիրը`</w:t>
      </w:r>
      <w:r w:rsidR="0091042F" w:rsidRPr="00F566BF">
        <w:rPr>
          <w:rFonts w:ascii="GHEA Grapalat" w:hAnsi="GHEA Grapalat"/>
          <w:i w:val="0"/>
          <w:lang w:val="af-ZA"/>
        </w:rPr>
        <w:t xml:space="preserve"> </w:t>
      </w:r>
      <w:r w:rsidR="00316381" w:rsidRPr="00F566BF">
        <w:rPr>
          <w:rFonts w:ascii="GHEA Grapalat" w:hAnsi="GHEA Grapalat"/>
          <w:i w:val="0"/>
          <w:lang w:val="af-ZA"/>
        </w:rPr>
        <w:t xml:space="preserve"> </w:t>
      </w:r>
      <w:r w:rsidR="00310864">
        <w:rPr>
          <w:rFonts w:ascii="GHEA Grapalat" w:hAnsi="GHEA Grapalat"/>
          <w:i w:val="0"/>
          <w:lang w:val="hy-AM"/>
        </w:rPr>
        <w:t>ԵՔ-</w:t>
      </w:r>
      <w:r w:rsidR="00A67723">
        <w:rPr>
          <w:rFonts w:ascii="GHEA Grapalat" w:hAnsi="GHEA Grapalat"/>
          <w:i w:val="0"/>
          <w:lang w:val="af-ZA"/>
        </w:rPr>
        <w:t>ԳՀԾՁԲ</w:t>
      </w:r>
      <w:r w:rsidR="00310864">
        <w:rPr>
          <w:rFonts w:ascii="GHEA Grapalat" w:hAnsi="GHEA Grapalat"/>
          <w:i w:val="0"/>
          <w:lang w:val="hy-AM"/>
        </w:rPr>
        <w:t>-</w:t>
      </w:r>
      <w:r w:rsidR="0019322F">
        <w:rPr>
          <w:rFonts w:ascii="GHEA Grapalat" w:hAnsi="GHEA Grapalat"/>
          <w:i w:val="0"/>
          <w:lang w:val="hy-AM"/>
        </w:rPr>
        <w:t>24/115</w:t>
      </w:r>
      <w:r w:rsidR="009F18D0"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6C349AAD" w14:textId="77777777" w:rsidR="00310864" w:rsidRDefault="00310864" w:rsidP="00310864">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Pr>
          <w:rFonts w:ascii="GHEA Grapalat" w:hAnsi="GHEA Grapalat"/>
          <w:i w:val="0"/>
          <w:lang w:val="af-ZA"/>
        </w:rPr>
        <w:t xml:space="preserve">Պատվիրատուն` </w:t>
      </w:r>
      <w:r>
        <w:rPr>
          <w:rFonts w:ascii="GHEA Grapalat" w:hAnsi="GHEA Grapalat"/>
          <w:i w:val="0"/>
          <w:lang w:val="hy-AM"/>
        </w:rPr>
        <w:t>Երևանի քաղաքապետարանը,</w:t>
      </w:r>
      <w:r>
        <w:rPr>
          <w:rFonts w:ascii="GHEA Grapalat" w:hAnsi="GHEA Grapalat"/>
          <w:i w:val="0"/>
          <w:lang w:val="af-ZA"/>
        </w:rPr>
        <w:t xml:space="preserve"> որը գտնվում է</w:t>
      </w:r>
      <w:r>
        <w:rPr>
          <w:rFonts w:ascii="GHEA Grapalat" w:hAnsi="GHEA Grapalat"/>
          <w:i w:val="0"/>
          <w:lang w:val="hy-AM"/>
        </w:rPr>
        <w:t xml:space="preserve"> ք.</w:t>
      </w:r>
      <w:r>
        <w:rPr>
          <w:rFonts w:ascii="GHEA Grapalat" w:hAnsi="GHEA Grapalat"/>
          <w:i w:val="0"/>
          <w:lang w:val="af-ZA"/>
        </w:rPr>
        <w:t xml:space="preserve"> </w:t>
      </w:r>
      <w:r>
        <w:rPr>
          <w:rFonts w:ascii="GHEA Grapalat" w:hAnsi="GHEA Grapalat"/>
          <w:i w:val="0"/>
          <w:lang w:val="hy-AM"/>
        </w:rPr>
        <w:t>Երևան, Արգիշտիի 1</w:t>
      </w:r>
      <w:r>
        <w:rPr>
          <w:rFonts w:ascii="GHEA Grapalat" w:hAnsi="GHEA Grapalat"/>
          <w:i w:val="0"/>
          <w:lang w:val="af-ZA"/>
        </w:rPr>
        <w:t xml:space="preserve"> հասցեում, հայտարարում է գնանշման հարցում, որն իրականացվում է մեկ փուլով` էլեկտրոնային գնումների </w:t>
      </w:r>
      <w:r>
        <w:rPr>
          <w:rFonts w:ascii="GHEA Grapalat" w:hAnsi="GHEA Grapalat"/>
          <w:i w:val="0"/>
          <w:lang w:val="af-ZA" w:eastAsia="ru-RU"/>
        </w:rPr>
        <w:t>Armeps (</w:t>
      </w:r>
      <w:r>
        <w:fldChar w:fldCharType="begin"/>
      </w:r>
      <w:r w:rsidRPr="002D68D4">
        <w:rPr>
          <w:lang w:val="af-ZA"/>
        </w:rPr>
        <w:instrText>HYPERLINK "http://www.armeps.am"</w:instrText>
      </w:r>
      <w:r>
        <w:fldChar w:fldCharType="separate"/>
      </w:r>
      <w:r>
        <w:rPr>
          <w:rStyle w:val="Hyperlink"/>
          <w:rFonts w:ascii="GHEA Grapalat" w:hAnsi="GHEA Grapalat"/>
          <w:i w:val="0"/>
          <w:lang w:val="af-ZA"/>
        </w:rPr>
        <w:t>www.armeps.am</w:t>
      </w:r>
      <w:r>
        <w:rPr>
          <w:rStyle w:val="Hyperlink"/>
          <w:rFonts w:ascii="GHEA Grapalat" w:hAnsi="GHEA Grapalat"/>
          <w:i w:val="0"/>
          <w:lang w:val="af-ZA"/>
        </w:rPr>
        <w:fldChar w:fldCharType="end"/>
      </w:r>
      <w:r>
        <w:rPr>
          <w:rFonts w:ascii="GHEA Grapalat" w:hAnsi="GHEA Grapalat"/>
          <w:i w:val="0"/>
          <w:lang w:val="af-ZA" w:eastAsia="ru-RU"/>
        </w:rPr>
        <w:t xml:space="preserve">) </w:t>
      </w:r>
      <w:r>
        <w:rPr>
          <w:rFonts w:ascii="GHEA Grapalat" w:hAnsi="GHEA Grapalat"/>
          <w:i w:val="0"/>
          <w:lang w:val="af-ZA"/>
        </w:rPr>
        <w:t>համակարգի միջոցով:</w:t>
      </w:r>
    </w:p>
    <w:p w14:paraId="5BE6FA8D" w14:textId="14F1C638" w:rsidR="00311076" w:rsidRPr="00F566BF" w:rsidRDefault="00310864" w:rsidP="00EF3662">
      <w:pPr>
        <w:pStyle w:val="BodyTextIndent"/>
        <w:spacing w:line="240" w:lineRule="auto"/>
        <w:ind w:firstLine="0"/>
        <w:rPr>
          <w:rFonts w:ascii="GHEA Grapalat" w:hAnsi="GHEA Grapalat"/>
          <w:i w:val="0"/>
          <w:sz w:val="16"/>
          <w:szCs w:val="16"/>
          <w:lang w:val="af-ZA"/>
        </w:rPr>
      </w:pPr>
      <w:r>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 </w:t>
      </w:r>
      <w:r>
        <w:rPr>
          <w:rFonts w:ascii="GHEA Grapalat" w:hAnsi="GHEA Grapalat"/>
          <w:i w:val="0"/>
          <w:lang w:val="hy-AM"/>
        </w:rPr>
        <w:t>ընտրված</w:t>
      </w:r>
      <w:r>
        <w:rPr>
          <w:rFonts w:ascii="GHEA Grapalat" w:hAnsi="GHEA Grapalat"/>
          <w:i w:val="0"/>
          <w:lang w:val="af-ZA"/>
        </w:rPr>
        <w:t xml:space="preserve"> մասնակցին սահմանված կարգով կառաջարկվի կնքել </w:t>
      </w:r>
      <w:r w:rsidR="00142AC7" w:rsidRPr="00142AC7">
        <w:rPr>
          <w:rFonts w:ascii="GHEA Grapalat" w:hAnsi="GHEA Grapalat"/>
          <w:b/>
          <w:bCs/>
          <w:i w:val="0"/>
          <w:lang w:val="hy-AM"/>
        </w:rPr>
        <w:t xml:space="preserve">Երևան </w:t>
      </w:r>
      <w:r w:rsidR="00247190">
        <w:rPr>
          <w:rFonts w:ascii="GHEA Grapalat" w:hAnsi="GHEA Grapalat"/>
          <w:b/>
          <w:bCs/>
          <w:i w:val="0"/>
          <w:lang w:val="hy-AM"/>
        </w:rPr>
        <w:t xml:space="preserve">քաղաքի </w:t>
      </w:r>
      <w:r w:rsidR="0019322F">
        <w:rPr>
          <w:rFonts w:ascii="GHEA Grapalat" w:hAnsi="GHEA Grapalat"/>
          <w:b/>
          <w:bCs/>
          <w:i w:val="0"/>
          <w:lang w:val="hy-AM"/>
        </w:rPr>
        <w:t>Արաբկիր</w:t>
      </w:r>
      <w:r w:rsidR="00247190">
        <w:rPr>
          <w:rFonts w:ascii="GHEA Grapalat" w:hAnsi="GHEA Grapalat"/>
          <w:b/>
          <w:bCs/>
          <w:i w:val="0"/>
          <w:lang w:val="hy-AM"/>
        </w:rPr>
        <w:t xml:space="preserve"> վարչական շրջանի</w:t>
      </w:r>
      <w:r w:rsidR="00BC44EB" w:rsidRPr="00142AC7">
        <w:rPr>
          <w:rFonts w:ascii="GHEA Grapalat" w:eastAsia="MS Mincho" w:hAnsi="GHEA Grapalat" w:cs="Sylfaen"/>
          <w:b/>
          <w:bCs/>
          <w:i w:val="0"/>
          <w:szCs w:val="24"/>
          <w:lang w:val="hy-AM" w:eastAsia="ja-JP"/>
        </w:rPr>
        <w:t xml:space="preserve"> </w:t>
      </w:r>
      <w:r w:rsidRPr="00142AC7">
        <w:rPr>
          <w:rFonts w:ascii="GHEA Grapalat" w:eastAsia="MS Mincho" w:hAnsi="GHEA Grapalat" w:cs="Sylfaen"/>
          <w:b/>
          <w:bCs/>
          <w:i w:val="0"/>
          <w:szCs w:val="24"/>
          <w:lang w:val="hy-AM" w:eastAsia="ja-JP"/>
        </w:rPr>
        <w:t>հրատապ լուծում պահանջող</w:t>
      </w:r>
      <w:r w:rsidR="00142AC7" w:rsidRPr="00142AC7">
        <w:rPr>
          <w:rFonts w:ascii="GHEA Grapalat" w:eastAsia="MS Mincho" w:hAnsi="GHEA Grapalat" w:cs="Sylfaen"/>
          <w:b/>
          <w:bCs/>
          <w:i w:val="0"/>
          <w:szCs w:val="24"/>
          <w:lang w:val="hy-AM" w:eastAsia="ja-JP"/>
        </w:rPr>
        <w:t xml:space="preserve"> </w:t>
      </w:r>
      <w:r w:rsidRPr="00142AC7">
        <w:rPr>
          <w:rFonts w:ascii="GHEA Grapalat" w:eastAsia="MS Mincho" w:hAnsi="GHEA Grapalat" w:cs="Sylfaen"/>
          <w:b/>
          <w:bCs/>
          <w:i w:val="0"/>
          <w:szCs w:val="24"/>
          <w:lang w:val="hy-AM" w:eastAsia="ja-JP"/>
        </w:rPr>
        <w:t>ծառ</w:t>
      </w:r>
      <w:r w:rsidR="00587653" w:rsidRPr="00142AC7">
        <w:rPr>
          <w:rFonts w:ascii="GHEA Grapalat" w:eastAsia="MS Mincho" w:hAnsi="GHEA Grapalat" w:cs="Sylfaen"/>
          <w:b/>
          <w:bCs/>
          <w:i w:val="0"/>
          <w:szCs w:val="24"/>
          <w:lang w:val="hy-AM" w:eastAsia="ja-JP"/>
        </w:rPr>
        <w:t>ա</w:t>
      </w:r>
      <w:r w:rsidRPr="00142AC7">
        <w:rPr>
          <w:rFonts w:ascii="GHEA Grapalat" w:eastAsia="MS Mincho" w:hAnsi="GHEA Grapalat" w:cs="Sylfaen"/>
          <w:b/>
          <w:bCs/>
          <w:i w:val="0"/>
          <w:szCs w:val="24"/>
          <w:lang w:val="hy-AM" w:eastAsia="ja-JP"/>
        </w:rPr>
        <w:t>յությունների</w:t>
      </w:r>
      <w:r>
        <w:rPr>
          <w:rFonts w:ascii="GHEA Grapalat" w:hAnsi="GHEA Grapalat"/>
          <w:i w:val="0"/>
          <w:lang w:val="af-ZA"/>
        </w:rPr>
        <w:t xml:space="preserve">  կատարման պայմանագիր (այսուհետ` պայմանագիր)։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063EF276" w14:textId="191AB1BE" w:rsidR="00587653" w:rsidRDefault="00587653" w:rsidP="00587653">
      <w:pPr>
        <w:pStyle w:val="BodyTextIndent"/>
        <w:spacing w:line="240" w:lineRule="auto"/>
        <w:rPr>
          <w:rFonts w:ascii="GHEA Grapalat" w:eastAsia="MS Mincho" w:hAnsi="GHEA Grapalat" w:cs="Sylfaen"/>
          <w:b/>
          <w:bCs/>
          <w:szCs w:val="24"/>
          <w:lang w:val="hy-AM" w:eastAsia="ja-JP"/>
        </w:rPr>
      </w:pPr>
      <w:r>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Pr>
          <w:rFonts w:ascii="GHEA Grapalat" w:hAnsi="GHEA Grapalat"/>
          <w:i w:val="0"/>
          <w:lang w:val="af-ZA"/>
        </w:rPr>
        <w:t xml:space="preserve">հայտեր ներկայացրած մասնակիցների թվից` նվազագույն </w:t>
      </w:r>
      <w:r w:rsidR="0059461B">
        <w:rPr>
          <w:rFonts w:ascii="GHEA Grapalat" w:eastAsia="MS Mincho" w:hAnsi="GHEA Grapalat" w:cs="Sylfaen"/>
          <w:b/>
          <w:bCs/>
          <w:lang w:val="hy-AM" w:eastAsia="ja-JP"/>
        </w:rPr>
        <w:t>միավորի առավելագույն գինը՝ տոկոսային արտահայտությամբ ներկայացրած մասնակցին նախապատվություն տալու սկզբունքով</w:t>
      </w:r>
      <w:r w:rsidR="0059461B">
        <w:rPr>
          <w:rFonts w:ascii="GHEA Grapalat" w:eastAsia="MS Mincho" w:hAnsi="GHEA Grapalat" w:cs="Sylfaen"/>
          <w:b/>
          <w:bCs/>
          <w:szCs w:val="24"/>
          <w:lang w:val="hy-AM" w:eastAsia="ja-JP"/>
        </w:rPr>
        <w:t>։</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4DF46986" w14:textId="1902F7E9" w:rsidR="00587653" w:rsidRDefault="00587653" w:rsidP="00587653">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էլեկտրոնային ձևով` էլեկտրոնային գնումների Armeps (</w:t>
      </w:r>
      <w:r>
        <w:fldChar w:fldCharType="begin"/>
      </w:r>
      <w:r w:rsidRPr="002D68D4">
        <w:rPr>
          <w:lang w:val="af-ZA"/>
        </w:rPr>
        <w:instrText>HYPERLINK "http://www.armeps.am"</w:instrText>
      </w:r>
      <w:r>
        <w:fldChar w:fldCharType="separate"/>
      </w:r>
      <w:r>
        <w:rPr>
          <w:rStyle w:val="Hyperlink"/>
          <w:rFonts w:ascii="GHEA Grapalat" w:hAnsi="GHEA Grapalat"/>
          <w:i w:val="0"/>
          <w:lang w:val="af-ZA"/>
        </w:rPr>
        <w:t>www.armeps.am</w:t>
      </w:r>
      <w:r>
        <w:rPr>
          <w:rStyle w:val="Hyperlink"/>
          <w:rFonts w:ascii="GHEA Grapalat" w:hAnsi="GHEA Grapalat"/>
          <w:i w:val="0"/>
          <w:lang w:val="af-ZA"/>
        </w:rPr>
        <w:fldChar w:fldCharType="end"/>
      </w:r>
      <w:r>
        <w:rPr>
          <w:rFonts w:ascii="GHEA Grapalat" w:hAnsi="GHEA Grapalat"/>
          <w:i w:val="0"/>
          <w:lang w:val="af-ZA" w:eastAsia="ru-RU"/>
        </w:rPr>
        <w:t>) համակարգի միջոցով</w:t>
      </w:r>
      <w:r>
        <w:rPr>
          <w:rFonts w:ascii="GHEA Grapalat" w:hAnsi="GHEA Grapalat"/>
          <w:i w:val="0"/>
          <w:lang w:val="af-ZA"/>
        </w:rPr>
        <w:t xml:space="preserve"> մինչև սույն հայտարարության հրապարակման օրվանից հաշված </w:t>
      </w:r>
      <w:r>
        <w:rPr>
          <w:rFonts w:ascii="GHEA Grapalat" w:hAnsi="GHEA Grapalat"/>
          <w:b/>
          <w:i w:val="0"/>
          <w:lang w:val="af-ZA"/>
        </w:rPr>
        <w:t>մինչև 202</w:t>
      </w:r>
      <w:r w:rsidR="00994587">
        <w:rPr>
          <w:rFonts w:ascii="GHEA Grapalat" w:hAnsi="GHEA Grapalat"/>
          <w:b/>
          <w:i w:val="0"/>
          <w:lang w:val="hy-AM"/>
        </w:rPr>
        <w:t>4</w:t>
      </w:r>
      <w:r>
        <w:rPr>
          <w:rFonts w:ascii="GHEA Grapalat" w:hAnsi="GHEA Grapalat"/>
          <w:b/>
          <w:i w:val="0"/>
          <w:lang w:val="af-ZA"/>
        </w:rPr>
        <w:t xml:space="preserve"> թվականի </w:t>
      </w:r>
      <w:r w:rsidR="002039AC">
        <w:rPr>
          <w:rFonts w:ascii="GHEA Grapalat" w:hAnsi="GHEA Grapalat"/>
          <w:b/>
          <w:i w:val="0"/>
          <w:lang w:val="af-ZA"/>
        </w:rPr>
        <w:t>սեպտեմբերի</w:t>
      </w:r>
      <w:r>
        <w:rPr>
          <w:rFonts w:ascii="GHEA Grapalat" w:hAnsi="GHEA Grapalat"/>
          <w:b/>
          <w:i w:val="0"/>
          <w:lang w:val="af-ZA"/>
        </w:rPr>
        <w:t xml:space="preserve"> </w:t>
      </w:r>
      <w:r w:rsidR="0019322F">
        <w:rPr>
          <w:rFonts w:ascii="GHEA Grapalat" w:hAnsi="GHEA Grapalat"/>
          <w:b/>
          <w:i w:val="0"/>
          <w:lang w:val="af-ZA"/>
        </w:rPr>
        <w:t>20</w:t>
      </w:r>
      <w:r>
        <w:rPr>
          <w:rFonts w:ascii="GHEA Grapalat" w:hAnsi="GHEA Grapalat"/>
          <w:b/>
          <w:i w:val="0"/>
          <w:lang w:val="hy-AM"/>
        </w:rPr>
        <w:t>-ը, ժամը 11:00</w:t>
      </w:r>
      <w:r>
        <w:rPr>
          <w:rFonts w:ascii="GHEA Grapalat" w:hAnsi="GHEA Grapalat"/>
          <w:i w:val="0"/>
          <w:lang w:val="af-ZA"/>
        </w:rPr>
        <w:t xml:space="preserve">-ը: Հայտերը, հայերենից բացի, կարող են ներկայացվել նաև անգլերեն կամ ռուսերեն: </w:t>
      </w:r>
    </w:p>
    <w:p w14:paraId="34811CE3" w14:textId="71DAE7F6" w:rsidR="00587653" w:rsidRDefault="00587653" w:rsidP="00587653">
      <w:pPr>
        <w:pStyle w:val="BodyTextIndent"/>
        <w:spacing w:line="240" w:lineRule="auto"/>
        <w:ind w:firstLine="708"/>
        <w:rPr>
          <w:rFonts w:ascii="GHEA Grapalat" w:hAnsi="GHEA Grapalat"/>
          <w:i w:val="0"/>
          <w:lang w:val="af-ZA"/>
        </w:rPr>
      </w:pPr>
      <w:r>
        <w:rPr>
          <w:rFonts w:ascii="GHEA Grapalat" w:hAnsi="GHEA Grapalat"/>
          <w:i w:val="0"/>
          <w:lang w:val="af-ZA"/>
        </w:rPr>
        <w:t>Հայտերի բացումը տեղի կունենա էլեկտրոնային ձևով`</w:t>
      </w:r>
      <w:r>
        <w:rPr>
          <w:rFonts w:ascii="GHEA Grapalat" w:hAnsi="GHEA Grapalat"/>
          <w:i w:val="0"/>
          <w:lang w:val="af-ZA" w:eastAsia="ru-RU"/>
        </w:rPr>
        <w:t xml:space="preserve"> էլեկտրոնային գնումների Armeps համակարգի</w:t>
      </w:r>
      <w:r>
        <w:rPr>
          <w:rFonts w:ascii="GHEA Grapalat" w:hAnsi="GHEA Grapalat"/>
          <w:i w:val="0"/>
          <w:lang w:val="af-ZA"/>
        </w:rPr>
        <w:t xml:space="preserve"> միջոցով,  սույն հայտարարության հրապարակման օրվանից հաշված </w:t>
      </w:r>
      <w:r w:rsidR="00994587">
        <w:rPr>
          <w:rFonts w:ascii="GHEA Grapalat" w:hAnsi="GHEA Grapalat"/>
          <w:b/>
          <w:i w:val="0"/>
          <w:lang w:val="af-ZA"/>
        </w:rPr>
        <w:t>մինչև 202</w:t>
      </w:r>
      <w:r w:rsidR="00994587">
        <w:rPr>
          <w:rFonts w:ascii="GHEA Grapalat" w:hAnsi="GHEA Grapalat"/>
          <w:b/>
          <w:i w:val="0"/>
          <w:lang w:val="hy-AM"/>
        </w:rPr>
        <w:t>4</w:t>
      </w:r>
      <w:r w:rsidR="00994587">
        <w:rPr>
          <w:rFonts w:ascii="GHEA Grapalat" w:hAnsi="GHEA Grapalat"/>
          <w:b/>
          <w:i w:val="0"/>
          <w:lang w:val="af-ZA"/>
        </w:rPr>
        <w:t xml:space="preserve"> թվականի </w:t>
      </w:r>
      <w:r w:rsidR="002039AC">
        <w:rPr>
          <w:rFonts w:ascii="GHEA Grapalat" w:hAnsi="GHEA Grapalat"/>
          <w:b/>
          <w:i w:val="0"/>
          <w:lang w:val="af-ZA"/>
        </w:rPr>
        <w:t>սեպտեմբերի</w:t>
      </w:r>
      <w:r w:rsidR="005B63BB">
        <w:rPr>
          <w:rFonts w:ascii="GHEA Grapalat" w:hAnsi="GHEA Grapalat"/>
          <w:b/>
          <w:i w:val="0"/>
          <w:lang w:val="af-ZA"/>
        </w:rPr>
        <w:t xml:space="preserve"> </w:t>
      </w:r>
      <w:r w:rsidR="0019322F">
        <w:rPr>
          <w:rFonts w:ascii="GHEA Grapalat" w:hAnsi="GHEA Grapalat"/>
          <w:b/>
          <w:i w:val="0"/>
          <w:lang w:val="af-ZA"/>
        </w:rPr>
        <w:t>20</w:t>
      </w:r>
      <w:r>
        <w:rPr>
          <w:rFonts w:ascii="GHEA Grapalat" w:hAnsi="GHEA Grapalat"/>
          <w:b/>
          <w:i w:val="0"/>
          <w:lang w:val="hy-AM"/>
        </w:rPr>
        <w:t>-ին, ժամը 11:00</w:t>
      </w:r>
      <w:r>
        <w:rPr>
          <w:rFonts w:ascii="GHEA Grapalat" w:hAnsi="GHEA Grapalat"/>
          <w:b/>
          <w:i w:val="0"/>
          <w:lang w:val="af-ZA"/>
        </w:rPr>
        <w:t>-</w:t>
      </w:r>
      <w:r>
        <w:rPr>
          <w:rFonts w:ascii="GHEA Grapalat" w:hAnsi="GHEA Grapalat"/>
          <w:i w:val="0"/>
          <w:lang w:val="af-ZA"/>
        </w:rPr>
        <w:t xml:space="preserve">ին։ </w:t>
      </w:r>
    </w:p>
    <w:p w14:paraId="583DF6D2" w14:textId="77777777" w:rsidR="00587653" w:rsidRDefault="00587653" w:rsidP="00587653">
      <w:pPr>
        <w:pStyle w:val="BodyTextIndent"/>
        <w:spacing w:line="240" w:lineRule="auto"/>
        <w:rPr>
          <w:rFonts w:ascii="GHEA Grapalat" w:hAnsi="GHEA Grapalat"/>
          <w:i w:val="0"/>
          <w:lang w:val="hy-AM"/>
        </w:rPr>
      </w:pPr>
      <w:r>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Pr>
          <w:rFonts w:ascii="GHEA Grapalat" w:hAnsi="GHEA Grapalat"/>
          <w:i w:val="0"/>
          <w:sz w:val="16"/>
          <w:szCs w:val="16"/>
          <w:lang w:val="af-ZA"/>
        </w:rPr>
        <w:t xml:space="preserve"> </w:t>
      </w:r>
      <w:r>
        <w:rPr>
          <w:rFonts w:ascii="GHEA Grapalat" w:hAnsi="GHEA Grapalat"/>
          <w:i w:val="0"/>
          <w:lang w:val="af-ZA"/>
        </w:rPr>
        <w:t>«</w:t>
      </w:r>
      <w:r>
        <w:rPr>
          <w:rFonts w:ascii="GHEA Grapalat" w:hAnsi="GHEA Grapalat"/>
          <w:i w:val="0"/>
          <w:lang w:val="hy-AM"/>
        </w:rPr>
        <w:t>Գնումների</w:t>
      </w:r>
      <w:r>
        <w:rPr>
          <w:rFonts w:ascii="GHEA Grapalat" w:hAnsi="GHEA Grapalat"/>
          <w:i w:val="0"/>
          <w:lang w:val="af-ZA"/>
        </w:rPr>
        <w:t xml:space="preserve"> </w:t>
      </w:r>
      <w:r>
        <w:rPr>
          <w:rFonts w:ascii="GHEA Grapalat" w:hAnsi="GHEA Grapalat"/>
          <w:i w:val="0"/>
          <w:lang w:val="hy-AM"/>
        </w:rPr>
        <w:t>մասին</w:t>
      </w:r>
      <w:r>
        <w:rPr>
          <w:rFonts w:ascii="GHEA Grapalat" w:hAnsi="GHEA Grapalat"/>
          <w:i w:val="0"/>
          <w:lang w:val="af-ZA"/>
        </w:rPr>
        <w:t>»</w:t>
      </w:r>
      <w:r>
        <w:rPr>
          <w:rFonts w:ascii="GHEA Grapalat" w:hAnsi="GHEA Grapalat"/>
          <w:i w:val="0"/>
          <w:lang w:val="hy-AM"/>
        </w:rPr>
        <w:t xml:space="preserve"> ՀՀ</w:t>
      </w:r>
      <w:r>
        <w:rPr>
          <w:rFonts w:ascii="GHEA Grapalat" w:hAnsi="GHEA Grapalat"/>
          <w:i w:val="0"/>
          <w:lang w:val="af-ZA"/>
        </w:rPr>
        <w:t xml:space="preserve"> </w:t>
      </w:r>
      <w:r>
        <w:rPr>
          <w:rFonts w:ascii="GHEA Grapalat" w:hAnsi="GHEA Grapalat"/>
          <w:i w:val="0"/>
          <w:lang w:val="hy-AM"/>
        </w:rPr>
        <w:t>օրենքով</w:t>
      </w:r>
      <w:r>
        <w:rPr>
          <w:rFonts w:ascii="GHEA Grapalat" w:hAnsi="GHEA Grapalat"/>
          <w:i w:val="0"/>
          <w:lang w:val="af-ZA"/>
        </w:rPr>
        <w:t xml:space="preserve"> </w:t>
      </w:r>
      <w:r>
        <w:rPr>
          <w:rFonts w:ascii="GHEA Grapalat" w:hAnsi="GHEA Grapalat"/>
          <w:i w:val="0"/>
          <w:lang w:val="hy-AM"/>
        </w:rPr>
        <w:t>և</w:t>
      </w:r>
      <w:r>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5C32C5A2" w14:textId="77777777" w:rsidR="00587653" w:rsidRDefault="00587653" w:rsidP="00587653">
      <w:pPr>
        <w:pStyle w:val="BodyTextIndent"/>
        <w:spacing w:line="240" w:lineRule="auto"/>
        <w:rPr>
          <w:rFonts w:ascii="GHEA Grapalat" w:hAnsi="GHEA Grapalat"/>
          <w:i w:val="0"/>
          <w:lang w:val="hy-AM"/>
        </w:rPr>
      </w:pPr>
    </w:p>
    <w:p w14:paraId="22D4AE8C" w14:textId="40655A43" w:rsidR="00587653" w:rsidRDefault="00587653" w:rsidP="00587653">
      <w:pPr>
        <w:pStyle w:val="BodyTextIndent"/>
        <w:spacing w:line="240" w:lineRule="auto"/>
        <w:rPr>
          <w:rFonts w:ascii="GHEA Grapalat" w:hAnsi="GHEA Grapalat"/>
          <w:i w:val="0"/>
          <w:lang w:val="af-ZA"/>
        </w:rPr>
      </w:pPr>
      <w:r>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Գոռ Մուրադյանին</w:t>
      </w:r>
      <w:r>
        <w:rPr>
          <w:rFonts w:ascii="GHEA Grapalat" w:hAnsi="GHEA Grapalat"/>
          <w:i w:val="0"/>
          <w:lang w:val="af-ZA"/>
        </w:rPr>
        <w:t>։</w:t>
      </w:r>
    </w:p>
    <w:p w14:paraId="5438EA67" w14:textId="581CCF1A" w:rsidR="00587653" w:rsidRDefault="00587653" w:rsidP="00FB38BB">
      <w:pPr>
        <w:pStyle w:val="BodyTextIndent"/>
        <w:spacing w:line="240" w:lineRule="auto"/>
        <w:rPr>
          <w:rFonts w:ascii="GHEA Grapalat" w:hAnsi="GHEA Grapalat"/>
          <w:i w:val="0"/>
          <w:lang w:val="af-ZA"/>
        </w:rPr>
      </w:pPr>
      <w:r>
        <w:rPr>
          <w:rFonts w:ascii="GHEA Grapalat" w:hAnsi="GHEA Grapalat"/>
          <w:i w:val="0"/>
          <w:lang w:val="af-ZA"/>
        </w:rPr>
        <w:t>Հեռախոս`</w:t>
      </w:r>
      <w:r>
        <w:rPr>
          <w:rFonts w:ascii="GHEA Grapalat" w:hAnsi="GHEA Grapalat"/>
          <w:i w:val="0"/>
          <w:lang w:val="hy-AM"/>
        </w:rPr>
        <w:t xml:space="preserve"> 011  514-373</w:t>
      </w:r>
      <w:r>
        <w:rPr>
          <w:rFonts w:ascii="GHEA Grapalat" w:hAnsi="GHEA Grapalat"/>
          <w:i w:val="0"/>
          <w:lang w:val="af-ZA"/>
        </w:rPr>
        <w:t>։</w:t>
      </w:r>
    </w:p>
    <w:p w14:paraId="26855E71" w14:textId="4B0AE701" w:rsidR="00587653" w:rsidRDefault="00587653" w:rsidP="00FB38BB">
      <w:pPr>
        <w:pStyle w:val="BodyTextIndent"/>
        <w:spacing w:line="240" w:lineRule="auto"/>
        <w:rPr>
          <w:rFonts w:ascii="GHEA Grapalat" w:hAnsi="GHEA Grapalat"/>
          <w:b/>
          <w:i w:val="0"/>
          <w:lang w:val="af-ZA"/>
        </w:rPr>
      </w:pPr>
      <w:r>
        <w:rPr>
          <w:rFonts w:ascii="GHEA Grapalat" w:hAnsi="GHEA Grapalat"/>
          <w:b/>
          <w:i w:val="0"/>
          <w:lang w:val="af-ZA"/>
        </w:rPr>
        <w:t>Էլ.փոստ`</w:t>
      </w:r>
      <w:r>
        <w:rPr>
          <w:rFonts w:ascii="GHEA Grapalat" w:hAnsi="GHEA Grapalat"/>
          <w:b/>
          <w:i w:val="0"/>
          <w:lang w:val="hy-AM"/>
        </w:rPr>
        <w:t xml:space="preserve"> </w:t>
      </w:r>
      <w:r w:rsidRPr="00587653">
        <w:rPr>
          <w:rFonts w:ascii="GHEA Grapalat" w:hAnsi="GHEA Grapalat"/>
          <w:b/>
          <w:i w:val="0"/>
          <w:lang w:val="af-ZA"/>
        </w:rPr>
        <w:t>gor.</w:t>
      </w:r>
      <w:r>
        <w:rPr>
          <w:rFonts w:ascii="GHEA Grapalat" w:hAnsi="GHEA Grapalat"/>
          <w:b/>
          <w:i w:val="0"/>
          <w:lang w:val="af-ZA"/>
        </w:rPr>
        <w:t>muradyan@yerevan.am։</w:t>
      </w:r>
    </w:p>
    <w:p w14:paraId="6584D38A" w14:textId="05FE203E" w:rsidR="00587653" w:rsidRDefault="00587653" w:rsidP="00FB38BB">
      <w:pPr>
        <w:pStyle w:val="BodyTextIndent"/>
        <w:spacing w:line="240" w:lineRule="auto"/>
        <w:rPr>
          <w:rFonts w:ascii="GHEA Grapalat" w:hAnsi="GHEA Grapalat"/>
          <w:i w:val="0"/>
          <w:lang w:val="af-ZA"/>
        </w:rPr>
      </w:pPr>
      <w:r>
        <w:rPr>
          <w:rFonts w:ascii="GHEA Grapalat" w:hAnsi="GHEA Grapalat"/>
          <w:i w:val="0"/>
          <w:lang w:val="af-ZA"/>
        </w:rPr>
        <w:t>Պատվիրատու`</w:t>
      </w:r>
      <w:r>
        <w:rPr>
          <w:rFonts w:ascii="GHEA Grapalat" w:hAnsi="GHEA Grapalat"/>
          <w:i w:val="0"/>
          <w:lang w:val="hy-AM"/>
        </w:rPr>
        <w:t xml:space="preserve"> Երևանի քաղաքապետարան</w:t>
      </w:r>
      <w:r>
        <w:rPr>
          <w:rFonts w:ascii="GHEA Grapalat" w:hAnsi="GHEA Grapalat"/>
          <w:i w:val="0"/>
          <w:lang w:val="af-ZA"/>
        </w:rPr>
        <w:t>։</w:t>
      </w:r>
    </w:p>
    <w:p w14:paraId="2957D245" w14:textId="77777777" w:rsidR="009F18D0" w:rsidRPr="00F566BF" w:rsidRDefault="009F18D0" w:rsidP="00EF3662">
      <w:pPr>
        <w:pStyle w:val="BodyTextIndent"/>
        <w:spacing w:line="240" w:lineRule="auto"/>
        <w:rPr>
          <w:rFonts w:ascii="GHEA Grapalat" w:hAnsi="GHEA Grapalat"/>
          <w:i w:val="0"/>
          <w:lang w:val="af-ZA"/>
        </w:rPr>
      </w:pPr>
    </w:p>
    <w:p w14:paraId="292A66D4" w14:textId="77777777" w:rsidR="009F18D0" w:rsidRPr="00F566BF" w:rsidRDefault="009F18D0" w:rsidP="00EF3662">
      <w:pPr>
        <w:pStyle w:val="BodyTextIndent"/>
        <w:spacing w:line="240" w:lineRule="auto"/>
        <w:rPr>
          <w:rFonts w:ascii="GHEA Grapalat" w:hAnsi="GHEA Grapalat"/>
          <w:i w:val="0"/>
          <w:lang w:val="af-ZA"/>
        </w:rPr>
      </w:pPr>
    </w:p>
    <w:p w14:paraId="5AB78A9C" w14:textId="77777777" w:rsidR="009F18D0" w:rsidRPr="00F566BF" w:rsidRDefault="009F18D0" w:rsidP="00EF3662">
      <w:pPr>
        <w:pStyle w:val="BodyTextIndent"/>
        <w:spacing w:line="240" w:lineRule="auto"/>
        <w:rPr>
          <w:rFonts w:ascii="GHEA Grapalat" w:hAnsi="GHEA Grapalat"/>
          <w:i w:val="0"/>
          <w:lang w:val="af-ZA"/>
        </w:rPr>
      </w:pP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07066291" w14:textId="77777777" w:rsidR="00144359" w:rsidRDefault="00144359" w:rsidP="00144359">
      <w:pPr>
        <w:pStyle w:val="BodyText"/>
        <w:spacing w:after="0"/>
        <w:ind w:firstLine="567"/>
        <w:jc w:val="right"/>
        <w:rPr>
          <w:rFonts w:ascii="GHEA Grapalat" w:hAnsi="GHEA Grapalat" w:cs="Sylfaen"/>
          <w:iCs/>
          <w:sz w:val="20"/>
          <w:szCs w:val="20"/>
          <w:lang w:val="af-ZA"/>
        </w:rPr>
      </w:pPr>
      <w:proofErr w:type="spellStart"/>
      <w:r>
        <w:rPr>
          <w:rFonts w:ascii="GHEA Grapalat" w:hAnsi="GHEA Grapalat" w:cs="Sylfaen"/>
          <w:iCs/>
          <w:sz w:val="20"/>
          <w:szCs w:val="20"/>
        </w:rPr>
        <w:t>Հաստատված</w:t>
      </w:r>
      <w:proofErr w:type="spellEnd"/>
      <w:r>
        <w:rPr>
          <w:rFonts w:ascii="GHEA Grapalat" w:hAnsi="GHEA Grapalat" w:cs="Times Armenian"/>
          <w:iCs/>
          <w:sz w:val="20"/>
          <w:szCs w:val="20"/>
          <w:lang w:val="af-ZA"/>
        </w:rPr>
        <w:t xml:space="preserve"> </w:t>
      </w:r>
      <w:r>
        <w:rPr>
          <w:rFonts w:ascii="GHEA Grapalat" w:hAnsi="GHEA Grapalat" w:cs="Sylfaen"/>
          <w:iCs/>
          <w:sz w:val="20"/>
          <w:szCs w:val="20"/>
        </w:rPr>
        <w:t>է</w:t>
      </w:r>
    </w:p>
    <w:p w14:paraId="1AFFFFB0" w14:textId="0A958C8E" w:rsidR="00144359" w:rsidRDefault="00144359" w:rsidP="00144359">
      <w:pPr>
        <w:pStyle w:val="BodyText"/>
        <w:spacing w:after="0"/>
        <w:ind w:firstLine="567"/>
        <w:jc w:val="right"/>
        <w:rPr>
          <w:rFonts w:ascii="GHEA Grapalat" w:hAnsi="GHEA Grapalat" w:cs="Sylfaen"/>
          <w:iCs/>
          <w:sz w:val="20"/>
          <w:szCs w:val="20"/>
          <w:lang w:val="af-ZA"/>
        </w:rPr>
      </w:pPr>
      <w:r>
        <w:rPr>
          <w:rFonts w:ascii="GHEA Grapalat" w:hAnsi="GHEA Grapalat" w:cs="Sylfaen"/>
          <w:iCs/>
          <w:sz w:val="20"/>
          <w:szCs w:val="20"/>
          <w:lang w:val="af-ZA"/>
        </w:rPr>
        <w:t>ԵՔ-ԳՀ</w:t>
      </w:r>
      <w:r w:rsidR="008F281A">
        <w:rPr>
          <w:rFonts w:ascii="GHEA Grapalat" w:hAnsi="GHEA Grapalat" w:cs="Sylfaen"/>
          <w:iCs/>
          <w:sz w:val="20"/>
          <w:szCs w:val="20"/>
          <w:lang w:val="hy-AM"/>
        </w:rPr>
        <w:t>Ծ</w:t>
      </w:r>
      <w:r>
        <w:rPr>
          <w:rFonts w:ascii="GHEA Grapalat" w:hAnsi="GHEA Grapalat" w:cs="Sylfaen"/>
          <w:iCs/>
          <w:sz w:val="20"/>
          <w:szCs w:val="20"/>
          <w:lang w:val="af-ZA"/>
        </w:rPr>
        <w:t>ՁԲ-</w:t>
      </w:r>
      <w:r w:rsidR="0019322F">
        <w:rPr>
          <w:rFonts w:ascii="GHEA Grapalat" w:hAnsi="GHEA Grapalat" w:cs="Sylfaen"/>
          <w:iCs/>
          <w:sz w:val="20"/>
          <w:szCs w:val="20"/>
          <w:lang w:val="af-ZA"/>
        </w:rPr>
        <w:t>24/115</w:t>
      </w:r>
      <w:r w:rsidR="002039AC">
        <w:rPr>
          <w:rFonts w:ascii="GHEA Grapalat" w:hAnsi="GHEA Grapalat" w:cs="Sylfaen"/>
          <w:iCs/>
          <w:sz w:val="20"/>
          <w:szCs w:val="20"/>
          <w:lang w:val="af-ZA"/>
        </w:rPr>
        <w:t xml:space="preserve"> </w:t>
      </w:r>
      <w:proofErr w:type="spellStart"/>
      <w:r>
        <w:rPr>
          <w:rFonts w:ascii="GHEA Grapalat" w:hAnsi="GHEA Grapalat" w:cs="Sylfaen"/>
          <w:iCs/>
          <w:sz w:val="20"/>
          <w:szCs w:val="20"/>
        </w:rPr>
        <w:t>ծածկա</w:t>
      </w:r>
      <w:r>
        <w:rPr>
          <w:rFonts w:ascii="GHEA Grapalat" w:hAnsi="GHEA Grapalat" w:cs="Times Armenian"/>
          <w:iCs/>
          <w:sz w:val="20"/>
          <w:szCs w:val="20"/>
        </w:rPr>
        <w:t>գ</w:t>
      </w:r>
      <w:r>
        <w:rPr>
          <w:rFonts w:ascii="GHEA Grapalat" w:hAnsi="GHEA Grapalat" w:cs="Sylfaen"/>
          <w:iCs/>
          <w:sz w:val="20"/>
          <w:szCs w:val="20"/>
        </w:rPr>
        <w:t>րով</w:t>
      </w:r>
      <w:proofErr w:type="spellEnd"/>
      <w:r>
        <w:rPr>
          <w:rFonts w:ascii="GHEA Grapalat" w:hAnsi="GHEA Grapalat" w:cs="Times Armenian"/>
          <w:iCs/>
          <w:sz w:val="20"/>
          <w:szCs w:val="20"/>
          <w:lang w:val="af-ZA"/>
        </w:rPr>
        <w:t xml:space="preserve"> </w:t>
      </w:r>
    </w:p>
    <w:p w14:paraId="6A00C074" w14:textId="77777777" w:rsidR="00144359" w:rsidRDefault="00144359" w:rsidP="00144359">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գնանշման</w:t>
      </w:r>
      <w:proofErr w:type="spellEnd"/>
      <w:r>
        <w:rPr>
          <w:rFonts w:ascii="GHEA Grapalat" w:hAnsi="GHEA Grapalat" w:cs="Sylfaen"/>
          <w:iCs/>
          <w:sz w:val="20"/>
          <w:szCs w:val="20"/>
          <w:lang w:val="af-ZA"/>
        </w:rPr>
        <w:t xml:space="preserve"> </w:t>
      </w:r>
      <w:proofErr w:type="spellStart"/>
      <w:r>
        <w:rPr>
          <w:rFonts w:ascii="GHEA Grapalat" w:hAnsi="GHEA Grapalat" w:cs="Sylfaen"/>
          <w:iCs/>
          <w:sz w:val="20"/>
          <w:szCs w:val="20"/>
        </w:rPr>
        <w:t>հարցում</w:t>
      </w:r>
      <w:proofErr w:type="spellEnd"/>
      <w:r>
        <w:rPr>
          <w:rFonts w:ascii="GHEA Grapalat" w:hAnsi="GHEA Grapalat" w:cs="Times Armenian"/>
          <w:iCs/>
          <w:sz w:val="20"/>
          <w:szCs w:val="20"/>
          <w:lang w:val="af-ZA"/>
        </w:rPr>
        <w:t xml:space="preserve">ի գնահատող </w:t>
      </w:r>
      <w:proofErr w:type="spellStart"/>
      <w:r>
        <w:rPr>
          <w:rFonts w:ascii="GHEA Grapalat" w:hAnsi="GHEA Grapalat" w:cs="Sylfaen"/>
          <w:iCs/>
          <w:sz w:val="20"/>
          <w:szCs w:val="20"/>
        </w:rPr>
        <w:t>հանձնաժողովի</w:t>
      </w:r>
      <w:proofErr w:type="spellEnd"/>
    </w:p>
    <w:p w14:paraId="39E400DA" w14:textId="01968269" w:rsidR="00144359" w:rsidRDefault="00144359" w:rsidP="00144359">
      <w:pPr>
        <w:pStyle w:val="BodyText"/>
        <w:spacing w:after="0"/>
        <w:ind w:firstLine="567"/>
        <w:jc w:val="right"/>
        <w:rPr>
          <w:rFonts w:ascii="GHEA Grapalat" w:hAnsi="GHEA Grapalat"/>
          <w:iCs/>
          <w:sz w:val="20"/>
          <w:szCs w:val="20"/>
          <w:lang w:val="af-ZA"/>
        </w:rPr>
      </w:pPr>
      <w:r>
        <w:rPr>
          <w:rFonts w:ascii="GHEA Grapalat" w:hAnsi="GHEA Grapalat" w:cs="Sylfaen"/>
          <w:iCs/>
          <w:sz w:val="20"/>
          <w:szCs w:val="20"/>
          <w:lang w:val="af-ZA"/>
        </w:rPr>
        <w:t xml:space="preserve"> 20</w:t>
      </w:r>
      <w:r>
        <w:rPr>
          <w:rFonts w:ascii="GHEA Grapalat" w:hAnsi="GHEA Grapalat" w:cs="Sylfaen"/>
          <w:iCs/>
          <w:sz w:val="20"/>
          <w:szCs w:val="20"/>
          <w:lang w:val="hy-AM"/>
        </w:rPr>
        <w:t>2</w:t>
      </w:r>
      <w:r w:rsidR="008675D7">
        <w:rPr>
          <w:rFonts w:ascii="GHEA Grapalat" w:hAnsi="GHEA Grapalat" w:cs="Sylfaen"/>
          <w:iCs/>
          <w:sz w:val="20"/>
          <w:szCs w:val="20"/>
          <w:lang w:val="hy-AM"/>
        </w:rPr>
        <w:t>4</w:t>
      </w:r>
      <w:r>
        <w:rPr>
          <w:rFonts w:ascii="GHEA Grapalat" w:hAnsi="GHEA Grapalat" w:cs="Sylfaen"/>
          <w:iCs/>
          <w:sz w:val="20"/>
          <w:szCs w:val="20"/>
        </w:rPr>
        <w:t>թ</w:t>
      </w:r>
      <w:r>
        <w:rPr>
          <w:rFonts w:ascii="GHEA Grapalat" w:hAnsi="GHEA Grapalat" w:cs="Times Armenian"/>
          <w:iCs/>
          <w:sz w:val="20"/>
          <w:szCs w:val="20"/>
          <w:lang w:val="af-ZA"/>
        </w:rPr>
        <w:t xml:space="preserve">. </w:t>
      </w:r>
      <w:r w:rsidR="0066546A">
        <w:rPr>
          <w:rFonts w:ascii="GHEA Grapalat" w:hAnsi="GHEA Grapalat" w:cs="Times Armenian"/>
          <w:iCs/>
          <w:sz w:val="20"/>
          <w:szCs w:val="20"/>
          <w:lang w:val="af-ZA"/>
        </w:rPr>
        <w:t>սեպտեմբերի</w:t>
      </w:r>
      <w:r>
        <w:rPr>
          <w:rFonts w:ascii="GHEA Grapalat" w:hAnsi="GHEA Grapalat" w:cs="Times Armenian"/>
          <w:iCs/>
          <w:sz w:val="20"/>
          <w:szCs w:val="20"/>
          <w:lang w:val="hy-AM"/>
        </w:rPr>
        <w:t xml:space="preserve"> </w:t>
      </w:r>
      <w:r w:rsidR="0066546A">
        <w:rPr>
          <w:rFonts w:ascii="GHEA Grapalat" w:hAnsi="GHEA Grapalat" w:cs="Times Armenian"/>
          <w:iCs/>
          <w:sz w:val="20"/>
          <w:szCs w:val="20"/>
          <w:lang w:val="hy-AM"/>
        </w:rPr>
        <w:t>11</w:t>
      </w:r>
      <w:r>
        <w:rPr>
          <w:rFonts w:ascii="GHEA Grapalat" w:hAnsi="GHEA Grapalat" w:cs="Times Armenian"/>
          <w:iCs/>
          <w:sz w:val="20"/>
          <w:szCs w:val="20"/>
          <w:lang w:val="af-ZA"/>
        </w:rPr>
        <w:t xml:space="preserve">-ի </w:t>
      </w:r>
      <w:r>
        <w:rPr>
          <w:rFonts w:ascii="GHEA Grapalat" w:hAnsi="GHEA Grapalat" w:cs="Times Armenian"/>
          <w:iCs/>
          <w:sz w:val="20"/>
          <w:szCs w:val="20"/>
          <w:vertAlign w:val="subscript"/>
          <w:lang w:val="af-ZA"/>
        </w:rPr>
        <w:t xml:space="preserve"> </w:t>
      </w:r>
      <w:r>
        <w:rPr>
          <w:rFonts w:ascii="GHEA Grapalat" w:hAnsi="GHEA Grapalat" w:cs="Times Armenian"/>
          <w:iCs/>
          <w:sz w:val="20"/>
          <w:szCs w:val="20"/>
          <w:lang w:val="af-ZA"/>
        </w:rPr>
        <w:t xml:space="preserve">N </w:t>
      </w:r>
      <w:r>
        <w:rPr>
          <w:rFonts w:ascii="GHEA Grapalat" w:hAnsi="GHEA Grapalat" w:cs="Times Armenian"/>
          <w:iCs/>
          <w:sz w:val="20"/>
          <w:szCs w:val="20"/>
          <w:lang w:val="hy-AM"/>
        </w:rPr>
        <w:t xml:space="preserve">3 </w:t>
      </w:r>
      <w:proofErr w:type="spellStart"/>
      <w:r>
        <w:rPr>
          <w:rFonts w:ascii="GHEA Grapalat" w:hAnsi="GHEA Grapalat" w:cs="Sylfaen"/>
          <w:iCs/>
          <w:sz w:val="20"/>
          <w:szCs w:val="20"/>
        </w:rPr>
        <w:t>որոշմամբ</w:t>
      </w:r>
      <w:proofErr w:type="spellEnd"/>
    </w:p>
    <w:p w14:paraId="7B017572" w14:textId="77777777" w:rsidR="00144359" w:rsidRDefault="00144359" w:rsidP="00144359">
      <w:pPr>
        <w:pStyle w:val="BodyText"/>
        <w:ind w:right="-7" w:firstLine="567"/>
        <w:jc w:val="center"/>
        <w:rPr>
          <w:rFonts w:ascii="GHEA Grapalat" w:hAnsi="GHEA Grapalat"/>
          <w:lang w:val="af-ZA"/>
        </w:rPr>
      </w:pPr>
    </w:p>
    <w:p w14:paraId="020396D8" w14:textId="77777777" w:rsidR="00144359" w:rsidRDefault="00144359" w:rsidP="00144359">
      <w:pPr>
        <w:pStyle w:val="BodyText"/>
        <w:ind w:right="-7" w:firstLine="567"/>
        <w:jc w:val="center"/>
        <w:rPr>
          <w:rFonts w:ascii="GHEA Grapalat" w:hAnsi="GHEA Grapalat"/>
          <w:lang w:val="af-ZA"/>
        </w:rPr>
      </w:pPr>
    </w:p>
    <w:p w14:paraId="5EBE9CD5" w14:textId="77777777" w:rsidR="00144359" w:rsidRDefault="00144359" w:rsidP="00144359">
      <w:pPr>
        <w:pStyle w:val="BodyText"/>
        <w:ind w:right="-7" w:firstLine="567"/>
        <w:jc w:val="center"/>
        <w:rPr>
          <w:rFonts w:ascii="GHEA Grapalat" w:hAnsi="GHEA Grapalat"/>
          <w:lang w:val="af-ZA"/>
        </w:rPr>
      </w:pPr>
    </w:p>
    <w:p w14:paraId="51937258" w14:textId="77777777" w:rsidR="00144359" w:rsidRDefault="00144359" w:rsidP="00144359">
      <w:pPr>
        <w:pStyle w:val="BodyText"/>
        <w:ind w:right="-7" w:firstLine="567"/>
        <w:jc w:val="center"/>
        <w:rPr>
          <w:rFonts w:ascii="GHEA Grapalat" w:hAnsi="GHEA Grapalat"/>
          <w:lang w:val="af-ZA"/>
        </w:rPr>
      </w:pPr>
    </w:p>
    <w:p w14:paraId="20967815" w14:textId="77777777" w:rsidR="00144359" w:rsidRDefault="00144359" w:rsidP="00144359">
      <w:pPr>
        <w:pStyle w:val="BodyText"/>
        <w:ind w:right="-7" w:firstLine="567"/>
        <w:jc w:val="center"/>
        <w:rPr>
          <w:rFonts w:ascii="GHEA Grapalat" w:hAnsi="GHEA Grapalat"/>
          <w:lang w:val="af-ZA"/>
        </w:rPr>
      </w:pPr>
    </w:p>
    <w:p w14:paraId="47897680" w14:textId="77777777" w:rsidR="00144359" w:rsidRDefault="00144359" w:rsidP="00144359">
      <w:pPr>
        <w:pStyle w:val="BodyText"/>
        <w:ind w:right="-7" w:firstLine="567"/>
        <w:jc w:val="center"/>
        <w:rPr>
          <w:rFonts w:ascii="GHEA Grapalat" w:hAnsi="GHEA Grapalat"/>
          <w:lang w:val="af-ZA"/>
        </w:rPr>
      </w:pPr>
      <w:r>
        <w:rPr>
          <w:rFonts w:ascii="GHEA Grapalat" w:hAnsi="GHEA Grapalat" w:cs="Times Armenian"/>
          <w:b/>
          <w:i/>
          <w:lang w:val="hy-AM"/>
        </w:rPr>
        <w:t>Երևանի քաղաքապետարան</w:t>
      </w:r>
    </w:p>
    <w:p w14:paraId="7F93E12A" w14:textId="77777777" w:rsidR="00144359" w:rsidRDefault="00144359" w:rsidP="00144359">
      <w:pPr>
        <w:pStyle w:val="BodyText"/>
        <w:tabs>
          <w:tab w:val="left" w:pos="5968"/>
        </w:tabs>
        <w:ind w:right="-7" w:firstLine="567"/>
        <w:rPr>
          <w:rFonts w:ascii="GHEA Grapalat" w:hAnsi="GHEA Grapalat"/>
          <w:lang w:val="af-ZA"/>
        </w:rPr>
      </w:pPr>
      <w:r>
        <w:rPr>
          <w:rFonts w:ascii="GHEA Grapalat" w:hAnsi="GHEA Grapalat"/>
          <w:lang w:val="af-ZA"/>
        </w:rPr>
        <w:tab/>
      </w:r>
    </w:p>
    <w:p w14:paraId="67321233" w14:textId="77777777" w:rsidR="00144359" w:rsidRDefault="00144359" w:rsidP="00144359">
      <w:pPr>
        <w:pStyle w:val="BodyText"/>
        <w:ind w:right="-7" w:firstLine="567"/>
        <w:jc w:val="center"/>
        <w:rPr>
          <w:rFonts w:ascii="GHEA Grapalat" w:hAnsi="GHEA Grapalat"/>
          <w:lang w:val="af-ZA"/>
        </w:rPr>
      </w:pPr>
    </w:p>
    <w:p w14:paraId="06F117CE" w14:textId="77777777" w:rsidR="00144359" w:rsidRDefault="00144359" w:rsidP="00144359">
      <w:pPr>
        <w:pStyle w:val="BodyText"/>
        <w:ind w:right="-7" w:firstLine="567"/>
        <w:jc w:val="center"/>
        <w:rPr>
          <w:rFonts w:ascii="GHEA Grapalat" w:hAnsi="GHEA Grapalat"/>
          <w:lang w:val="af-ZA"/>
        </w:rPr>
      </w:pPr>
    </w:p>
    <w:p w14:paraId="6A2AF52D" w14:textId="77777777" w:rsidR="00144359" w:rsidRDefault="00144359" w:rsidP="00144359">
      <w:pPr>
        <w:pStyle w:val="BodyText"/>
        <w:ind w:right="-7" w:firstLine="567"/>
        <w:jc w:val="center"/>
        <w:rPr>
          <w:rFonts w:ascii="GHEA Grapalat" w:hAnsi="GHEA Grapalat"/>
          <w:lang w:val="af-ZA"/>
        </w:rPr>
      </w:pPr>
    </w:p>
    <w:p w14:paraId="0D0CBA29" w14:textId="77777777" w:rsidR="00144359" w:rsidRDefault="00144359" w:rsidP="00144359">
      <w:pPr>
        <w:pStyle w:val="BodyText"/>
        <w:ind w:right="-7" w:firstLine="567"/>
        <w:jc w:val="center"/>
        <w:rPr>
          <w:rFonts w:ascii="GHEA Grapalat" w:hAnsi="GHEA Grapalat"/>
          <w:lang w:val="af-ZA"/>
        </w:rPr>
      </w:pPr>
    </w:p>
    <w:p w14:paraId="3C4E5F35" w14:textId="77777777" w:rsidR="00144359" w:rsidRDefault="00144359" w:rsidP="00144359">
      <w:pPr>
        <w:pStyle w:val="BodyText"/>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25A74374" w14:textId="77777777" w:rsidR="00144359" w:rsidRDefault="00144359" w:rsidP="00144359">
      <w:pPr>
        <w:pStyle w:val="BodyText"/>
        <w:ind w:right="-7" w:firstLine="567"/>
        <w:jc w:val="center"/>
        <w:rPr>
          <w:rFonts w:ascii="GHEA Grapalat" w:hAnsi="GHEA Grapalat" w:cs="Sylfaen"/>
          <w:lang w:val="af-ZA"/>
        </w:rPr>
      </w:pPr>
    </w:p>
    <w:p w14:paraId="1CD392C2" w14:textId="77777777" w:rsidR="00144359" w:rsidRDefault="00144359" w:rsidP="00144359">
      <w:pPr>
        <w:pStyle w:val="BodyText"/>
        <w:ind w:right="-7" w:firstLine="567"/>
        <w:jc w:val="center"/>
        <w:rPr>
          <w:rFonts w:ascii="GHEA Grapalat" w:hAnsi="GHEA Grapalat" w:cs="Sylfaen"/>
          <w:lang w:val="af-ZA"/>
        </w:rPr>
      </w:pPr>
    </w:p>
    <w:p w14:paraId="7BB1D93D" w14:textId="348B2567" w:rsidR="00144359" w:rsidRDefault="00144359" w:rsidP="00144359">
      <w:pPr>
        <w:pStyle w:val="BodyText"/>
        <w:ind w:right="-7"/>
        <w:jc w:val="center"/>
        <w:rPr>
          <w:rFonts w:ascii="GHEA Grapalat" w:hAnsi="GHEA Grapalat"/>
          <w:szCs w:val="22"/>
          <w:lang w:val="af-ZA"/>
        </w:rPr>
      </w:pPr>
      <w:r>
        <w:rPr>
          <w:rFonts w:ascii="GHEA Grapalat" w:hAnsi="GHEA Grapalat" w:cs="Sylfaen"/>
        </w:rPr>
        <w:t>ԵՐԵՎԱՆԻ</w:t>
      </w:r>
      <w:r>
        <w:rPr>
          <w:rFonts w:ascii="GHEA Grapalat" w:hAnsi="GHEA Grapalat" w:cs="Sylfaen"/>
          <w:lang w:val="af-ZA"/>
        </w:rPr>
        <w:t xml:space="preserve"> </w:t>
      </w:r>
      <w:r>
        <w:rPr>
          <w:rFonts w:ascii="GHEA Grapalat" w:hAnsi="GHEA Grapalat" w:cs="Sylfaen"/>
        </w:rPr>
        <w:t>ՔԱՂԱՔԱՊԵՏԱՐԱՆԻ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sidR="008B4F5C" w:rsidRPr="008B4F5C">
        <w:rPr>
          <w:rFonts w:ascii="GHEA Grapalat" w:hAnsi="GHEA Grapalat"/>
          <w:b/>
          <w:bCs/>
          <w:lang w:val="hy-AM"/>
        </w:rPr>
        <w:t xml:space="preserve">Երևան քաղաքի </w:t>
      </w:r>
      <w:r w:rsidR="0019322F">
        <w:rPr>
          <w:rFonts w:ascii="GHEA Grapalat" w:hAnsi="GHEA Grapalat"/>
          <w:b/>
          <w:bCs/>
          <w:lang w:val="hy-AM"/>
        </w:rPr>
        <w:t>Արաբկիր</w:t>
      </w:r>
      <w:r w:rsidR="008B4F5C" w:rsidRPr="008B4F5C">
        <w:rPr>
          <w:rFonts w:ascii="GHEA Grapalat" w:hAnsi="GHEA Grapalat"/>
          <w:b/>
          <w:bCs/>
          <w:lang w:val="hy-AM"/>
        </w:rPr>
        <w:t xml:space="preserve"> վարչական շրջանի</w:t>
      </w:r>
      <w:r w:rsidR="008B4F5C" w:rsidRPr="008B4F5C">
        <w:rPr>
          <w:rFonts w:ascii="GHEA Grapalat" w:eastAsia="MS Mincho" w:hAnsi="GHEA Grapalat" w:cs="Sylfaen"/>
          <w:b/>
          <w:bCs/>
          <w:lang w:val="hy-AM" w:eastAsia="ja-JP"/>
        </w:rPr>
        <w:t xml:space="preserve"> հրատապ լուծում պահանջող ծառայությունների</w:t>
      </w:r>
      <w:r w:rsidR="008B4F5C">
        <w:rPr>
          <w:rFonts w:ascii="GHEA Grapalat" w:hAnsi="GHEA Grapalat"/>
          <w:lang w:val="af-ZA"/>
        </w:rPr>
        <w:t xml:space="preserve">  </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ԳՆԱՆՇՄԱՆ</w:t>
      </w:r>
      <w:r>
        <w:rPr>
          <w:rFonts w:ascii="GHEA Grapalat" w:hAnsi="GHEA Grapalat" w:cs="Sylfaen"/>
          <w:lang w:val="af-ZA"/>
        </w:rPr>
        <w:t xml:space="preserve"> </w:t>
      </w:r>
      <w:r>
        <w:rPr>
          <w:rFonts w:ascii="GHEA Grapalat" w:hAnsi="GHEA Grapalat" w:cs="Sylfaen"/>
        </w:rPr>
        <w:t>ՀԱՐՑՈՒՄԻ</w:t>
      </w:r>
    </w:p>
    <w:p w14:paraId="70E80546" w14:textId="77777777" w:rsidR="00144359" w:rsidRDefault="00144359" w:rsidP="00144359">
      <w:pPr>
        <w:pStyle w:val="BodyText"/>
        <w:ind w:right="-7"/>
        <w:jc w:val="center"/>
        <w:rPr>
          <w:rFonts w:ascii="GHEA Grapalat" w:hAnsi="GHEA Grapalat"/>
          <w:szCs w:val="22"/>
          <w:lang w:val="af-ZA"/>
        </w:rPr>
      </w:pPr>
    </w:p>
    <w:p w14:paraId="3C2DDBD6" w14:textId="77777777" w:rsidR="00096865" w:rsidRPr="00F566BF" w:rsidRDefault="00096865" w:rsidP="00EF3662">
      <w:pPr>
        <w:pStyle w:val="BodyText"/>
        <w:ind w:right="-7"/>
        <w:jc w:val="center"/>
        <w:rPr>
          <w:rFonts w:ascii="GHEA Grapalat" w:hAnsi="GHEA Grapalat"/>
          <w:szCs w:val="22"/>
          <w:lang w:val="af-ZA"/>
        </w:rPr>
      </w:pP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06547AA4" w14:textId="77777777" w:rsidR="001A43A4" w:rsidRPr="00F566BF"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roofErr w:type="spellStart"/>
      <w:r w:rsidR="00096865" w:rsidRPr="00F566BF">
        <w:rPr>
          <w:rFonts w:ascii="GHEA Grapalat" w:hAnsi="GHEA Grapalat" w:cs="Sylfaen"/>
          <w:i/>
          <w:sz w:val="22"/>
          <w:szCs w:val="22"/>
        </w:rPr>
        <w:lastRenderedPageBreak/>
        <w:t>Հարգելի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00096865" w:rsidRPr="00F566BF">
        <w:rPr>
          <w:rFonts w:ascii="GHEA Grapalat" w:hAnsi="GHEA Grapalat" w:cs="Sylfaen"/>
          <w:i/>
          <w:sz w:val="22"/>
          <w:szCs w:val="22"/>
        </w:rPr>
        <w:t>ախքան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կազմելը</w:t>
      </w:r>
      <w:proofErr w:type="spellEnd"/>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և</w:t>
      </w:r>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ներկայացնելը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խնդրում</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ենք</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մանրամասնորեն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ուսումնասիրել</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սույն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քանի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որ</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հրավերին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չհամապատասխանող</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ենթակա</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2D68D4">
        <w:rPr>
          <w:lang w:val="af-ZA"/>
        </w:rPr>
        <w:instrText>HYPERLINK "http://www.armeps.am"</w:instrText>
      </w:r>
      <w:r>
        <w:fldChar w:fldCharType="separate"/>
      </w:r>
      <w:r w:rsidRPr="00F566BF">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fldChar w:fldCharType="begin"/>
      </w:r>
      <w:r w:rsidRPr="002D68D4">
        <w:rPr>
          <w:lang w:val="af-ZA"/>
        </w:rPr>
        <w:instrText>HYPERLINK "http://gnumner.am/website/images/original/%D5%88%D5%92%D5%82%D4%B5%D5%91%D5%88%D5%92%D5%85%D5%91.docx"</w:instrText>
      </w:r>
      <w:r>
        <w:fldChar w:fldCharType="separate"/>
      </w:r>
      <w:r w:rsidR="00F60C5F" w:rsidRPr="00F566BF">
        <w:rPr>
          <w:rFonts w:ascii="GHEA Grapalat" w:hAnsi="GHEA Grapalat" w:cs="Sylfaen"/>
          <w:i/>
          <w:sz w:val="22"/>
          <w:szCs w:val="22"/>
          <w:lang w:val="af-ZA"/>
        </w:rPr>
        <w:t>Էլեկտրոնային գնումների կատարման ուղեցույց</w:t>
      </w:r>
      <w:r>
        <w:rPr>
          <w:rFonts w:ascii="GHEA Grapalat" w:hAnsi="GHEA Grapalat" w:cs="Sylfaen"/>
          <w:i/>
          <w:sz w:val="22"/>
          <w:szCs w:val="22"/>
          <w:lang w:val="af-ZA"/>
        </w:rPr>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2"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77777777"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28-93-20):</w:t>
      </w:r>
    </w:p>
    <w:p w14:paraId="2BD02AB7" w14:textId="77777777" w:rsidR="0089384E" w:rsidRPr="00F566BF" w:rsidRDefault="0089384E" w:rsidP="0089384E">
      <w:pPr>
        <w:ind w:firstLine="567"/>
        <w:rPr>
          <w:rFonts w:ascii="GHEA Grapalat" w:hAnsi="GHEA Grapalat"/>
          <w:b/>
          <w:sz w:val="20"/>
          <w:szCs w:val="22"/>
          <w:lang w:val="af-ZA"/>
        </w:rPr>
      </w:pPr>
      <w:bookmarkStart w:id="2"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6F70C7E0" w14:textId="1071ECFB" w:rsidR="00635B42" w:rsidRDefault="00635B42" w:rsidP="00635B42">
      <w:pPr>
        <w:ind w:firstLine="567"/>
        <w:jc w:val="center"/>
        <w:rPr>
          <w:rFonts w:ascii="GHEA Grapalat" w:hAnsi="GHEA Grapalat"/>
          <w:i/>
          <w:sz w:val="20"/>
          <w:lang w:val="af-ZA"/>
        </w:rPr>
      </w:pPr>
      <w:r>
        <w:rPr>
          <w:rFonts w:ascii="GHEA Grapalat" w:hAnsi="GHEA Grapalat"/>
          <w:b/>
          <w:sz w:val="20"/>
          <w:lang w:val="af-ZA"/>
        </w:rPr>
        <w:t>ԵՐԵՎԱՆԻ ՔԱՂԱՔԱՊԵՏԱՐԱՆԻ ԿԱՐԻՔՆԵՐԻ ՀԱՄԱՐ</w:t>
      </w:r>
      <w:r>
        <w:rPr>
          <w:rFonts w:ascii="GHEA Grapalat" w:hAnsi="GHEA Grapalat"/>
          <w:sz w:val="20"/>
          <w:lang w:val="af-ZA"/>
        </w:rPr>
        <w:t xml:space="preserve"> </w:t>
      </w:r>
      <w:r w:rsidR="008B4F5C" w:rsidRPr="008B4F5C">
        <w:rPr>
          <w:rFonts w:ascii="GHEA Grapalat" w:hAnsi="GHEA Grapalat"/>
          <w:b/>
          <w:bCs/>
          <w:lang w:val="hy-AM"/>
        </w:rPr>
        <w:t xml:space="preserve">Երևան քաղաքի </w:t>
      </w:r>
      <w:r w:rsidR="0019322F">
        <w:rPr>
          <w:rFonts w:ascii="GHEA Grapalat" w:hAnsi="GHEA Grapalat"/>
          <w:b/>
          <w:bCs/>
          <w:lang w:val="hy-AM"/>
        </w:rPr>
        <w:t>Արաբկիր</w:t>
      </w:r>
      <w:r w:rsidR="008B4F5C" w:rsidRPr="008B4F5C">
        <w:rPr>
          <w:rFonts w:ascii="GHEA Grapalat" w:hAnsi="GHEA Grapalat"/>
          <w:b/>
          <w:bCs/>
          <w:lang w:val="hy-AM"/>
        </w:rPr>
        <w:t xml:space="preserve"> վարչական շրջանի</w:t>
      </w:r>
      <w:r w:rsidR="008B4F5C" w:rsidRPr="008B4F5C">
        <w:rPr>
          <w:rFonts w:ascii="GHEA Grapalat" w:eastAsia="MS Mincho" w:hAnsi="GHEA Grapalat" w:cs="Sylfaen"/>
          <w:b/>
          <w:bCs/>
          <w:lang w:val="hy-AM" w:eastAsia="ja-JP"/>
        </w:rPr>
        <w:t xml:space="preserve"> հրատապ լուծում պահանջող ծառայությունների</w:t>
      </w:r>
      <w:r w:rsidR="008B4F5C">
        <w:rPr>
          <w:rFonts w:ascii="GHEA Grapalat" w:hAnsi="GHEA Grapalat"/>
          <w:lang w:val="af-ZA"/>
        </w:rPr>
        <w:t xml:space="preserve">  </w:t>
      </w:r>
      <w:r>
        <w:rPr>
          <w:rFonts w:ascii="GHEA Grapalat" w:hAnsi="GHEA Grapalat"/>
          <w:sz w:val="20"/>
          <w:lang w:val="af-ZA"/>
        </w:rPr>
        <w:t xml:space="preserve"> </w:t>
      </w:r>
      <w:r>
        <w:rPr>
          <w:rFonts w:ascii="GHEA Grapalat" w:hAnsi="GHEA Grapalat"/>
          <w:b/>
          <w:sz w:val="20"/>
          <w:lang w:val="af-ZA"/>
        </w:rPr>
        <w:t>ՁԵՌՔԲԵՐՄԱՆ ՆՊԱՏԱԿՈՎ ՀԱՅՏԱՐԱՐՎԱԾ ԳՆԱՆՇՄԱՆ ՀԱՐՑՈՒՄԻ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դրանց</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գնահատման</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7845B928" w14:textId="77777777" w:rsidR="002C4D48" w:rsidRPr="00C65D2E"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proofErr w:type="spellStart"/>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7FE4FC01"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A67723">
        <w:rPr>
          <w:rFonts w:ascii="GHEA Grapalat" w:hAnsi="GHEA Grapalat" w:cs="Sylfaen"/>
          <w:b/>
          <w:sz w:val="20"/>
        </w:rPr>
        <w:t>ԳՆԱՆՇՄԱՆ</w:t>
      </w:r>
      <w:r w:rsidR="00A67723" w:rsidRPr="00310864">
        <w:rPr>
          <w:rFonts w:ascii="GHEA Grapalat" w:hAnsi="GHEA Grapalat" w:cs="Sylfaen"/>
          <w:b/>
          <w:sz w:val="20"/>
          <w:lang w:val="af-ZA"/>
        </w:rPr>
        <w:t xml:space="preserve"> </w:t>
      </w:r>
      <w:r w:rsidR="00A67723">
        <w:rPr>
          <w:rFonts w:ascii="GHEA Grapalat" w:hAnsi="GHEA Grapalat" w:cs="Sylfaen"/>
          <w:b/>
          <w:sz w:val="20"/>
        </w:rPr>
        <w:t>ՀԱՐՑՄԱՆ</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1AB4750F"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5152D2">
        <w:rPr>
          <w:rFonts w:ascii="GHEA Grapalat" w:hAnsi="GHEA Grapalat" w:cs="Times Armenian"/>
          <w:sz w:val="20"/>
          <w:lang w:val="af-ZA"/>
        </w:rPr>
        <w:t>ԵՔ-ԳՀԾՁԲ-</w:t>
      </w:r>
      <w:r w:rsidR="0019322F">
        <w:rPr>
          <w:rFonts w:ascii="GHEA Grapalat" w:hAnsi="GHEA Grapalat" w:cs="Times Armenian"/>
          <w:sz w:val="20"/>
          <w:lang w:val="af-ZA"/>
        </w:rPr>
        <w:t>24/115</w:t>
      </w:r>
      <w:r w:rsidR="002039AC">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proofErr w:type="spellStart"/>
      <w:r w:rsidR="001557F7">
        <w:rPr>
          <w:rFonts w:ascii="GHEA Grapalat" w:hAnsi="GHEA Grapalat" w:cs="Sylfaen"/>
          <w:sz w:val="20"/>
        </w:rPr>
        <w:t>գնանշման</w:t>
      </w:r>
      <w:proofErr w:type="spellEnd"/>
      <w:r w:rsidR="001557F7" w:rsidRPr="00A67723">
        <w:rPr>
          <w:rFonts w:ascii="GHEA Grapalat" w:hAnsi="GHEA Grapalat" w:cs="Sylfaen"/>
          <w:sz w:val="20"/>
          <w:lang w:val="af-ZA"/>
        </w:rPr>
        <w:t xml:space="preserve"> </w:t>
      </w:r>
      <w:proofErr w:type="spellStart"/>
      <w:r w:rsidR="001557F7">
        <w:rPr>
          <w:rFonts w:ascii="GHEA Grapalat" w:hAnsi="GHEA Grapalat" w:cs="Sylfaen"/>
          <w:sz w:val="20"/>
        </w:rPr>
        <w:t>հարցման</w:t>
      </w:r>
      <w:proofErr w:type="spellEnd"/>
      <w:r w:rsidR="001557F7" w:rsidRPr="00F566BF">
        <w:rPr>
          <w:rFonts w:ascii="GHEA Grapalat" w:hAnsi="GHEA Grapalat" w:cs="Times Armenia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6FE575CC"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A00E74" w:rsidRPr="00F566BF">
        <w:rPr>
          <w:rFonts w:ascii="GHEA Grapalat" w:hAnsi="GHEA Grapalat"/>
          <w:sz w:val="20"/>
          <w:lang w:val="af-ZA"/>
        </w:rPr>
        <w:t>«</w:t>
      </w:r>
      <w:r w:rsidR="005152D2">
        <w:rPr>
          <w:rFonts w:ascii="GHEA Grapalat" w:hAnsi="GHEA Grapalat"/>
          <w:sz w:val="20"/>
          <w:lang w:val="hy-AM"/>
        </w:rPr>
        <w:t>Երևանի քաղաքապետարան</w:t>
      </w:r>
      <w:r w:rsidR="00A00E74" w:rsidRPr="00F566BF">
        <w:rPr>
          <w:rFonts w:ascii="GHEA Grapalat" w:hAnsi="GHEA Grapalat"/>
          <w:sz w:val="20"/>
          <w:lang w:val="af-ZA"/>
        </w:rPr>
        <w:t>»-</w:t>
      </w:r>
      <w:r w:rsidR="00A00E74" w:rsidRPr="00F566BF">
        <w:rPr>
          <w:rFonts w:ascii="GHEA Grapalat" w:hAnsi="GHEA Grapalat"/>
          <w:sz w:val="20"/>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1CF0B945" w14:textId="5ADEA39D"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5152D2" w:rsidRPr="00587653">
        <w:rPr>
          <w:rFonts w:ascii="GHEA Grapalat" w:hAnsi="GHEA Grapalat"/>
          <w:b/>
          <w:i/>
        </w:rPr>
        <w:t>gor.</w:t>
      </w:r>
      <w:r w:rsidR="005152D2">
        <w:rPr>
          <w:rFonts w:ascii="GHEA Grapalat" w:hAnsi="GHEA Grapalat"/>
          <w:b/>
          <w:i/>
        </w:rPr>
        <w:t>muradyan@yerevan.am</w:t>
      </w:r>
    </w:p>
    <w:p w14:paraId="5A006036" w14:textId="77777777" w:rsidR="00096865" w:rsidRPr="00F566BF" w:rsidRDefault="00F5653D" w:rsidP="00EF3662">
      <w:pPr>
        <w:jc w:val="center"/>
        <w:rPr>
          <w:rFonts w:ascii="GHEA Grapalat" w:hAnsi="GHEA Grapalat"/>
          <w:szCs w:val="22"/>
          <w:lang w:val="af-ZA"/>
        </w:rPr>
      </w:pPr>
      <w:r w:rsidRPr="00F566BF">
        <w:rPr>
          <w:rFonts w:ascii="GHEA Grapalat" w:hAnsi="GHEA Grapalat"/>
          <w:sz w:val="16"/>
          <w:szCs w:val="16"/>
          <w:lang w:val="af-ZA"/>
        </w:rPr>
        <w:br w:type="page"/>
      </w:r>
      <w:r w:rsidR="00096865" w:rsidRPr="00F566BF">
        <w:rPr>
          <w:rFonts w:ascii="GHEA Grapalat" w:hAnsi="GHEA Grapalat" w:cs="Sylfaen"/>
          <w:szCs w:val="22"/>
        </w:rPr>
        <w:lastRenderedPageBreak/>
        <w:t>ՄԱՍ</w:t>
      </w:r>
      <w:r w:rsidR="00096865"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6028F865" w14:textId="32EE7EA3" w:rsidR="004E3838" w:rsidRDefault="00845AA5" w:rsidP="004E3838">
      <w:pPr>
        <w:pStyle w:val="Heading3"/>
        <w:spacing w:line="240" w:lineRule="auto"/>
        <w:ind w:firstLine="567"/>
        <w:jc w:val="both"/>
        <w:rPr>
          <w:rFonts w:ascii="GHEA Grapalat" w:hAnsi="GHEA Grapalat" w:cs="Times Armenian"/>
          <w:i w:val="0"/>
          <w:lang w:val="af-ZA"/>
        </w:rPr>
      </w:pPr>
      <w:r w:rsidRPr="00F566BF">
        <w:rPr>
          <w:rFonts w:ascii="GHEA Grapalat" w:hAnsi="GHEA Grapalat" w:cs="Sylfaen"/>
          <w:i w:val="0"/>
        </w:rPr>
        <w:t xml:space="preserve">1.1 </w:t>
      </w:r>
      <w:proofErr w:type="spellStart"/>
      <w:r w:rsidR="004E3838">
        <w:rPr>
          <w:rFonts w:ascii="GHEA Grapalat" w:hAnsi="GHEA Grapalat" w:cs="Sylfaen"/>
          <w:i w:val="0"/>
        </w:rPr>
        <w:t>Գնման</w:t>
      </w:r>
      <w:proofErr w:type="spellEnd"/>
      <w:r w:rsidR="004E3838">
        <w:rPr>
          <w:rFonts w:ascii="GHEA Grapalat" w:hAnsi="GHEA Grapalat" w:cs="Sylfaen"/>
          <w:i w:val="0"/>
          <w:lang w:val="af-ZA"/>
        </w:rPr>
        <w:t xml:space="preserve"> </w:t>
      </w:r>
      <w:proofErr w:type="spellStart"/>
      <w:r w:rsidR="004E3838">
        <w:rPr>
          <w:rFonts w:ascii="GHEA Grapalat" w:hAnsi="GHEA Grapalat" w:cs="Sylfaen"/>
          <w:i w:val="0"/>
        </w:rPr>
        <w:t>առարկա</w:t>
      </w:r>
      <w:proofErr w:type="spellEnd"/>
      <w:r w:rsidR="004E3838">
        <w:rPr>
          <w:rFonts w:ascii="GHEA Grapalat" w:hAnsi="GHEA Grapalat" w:cs="Sylfaen"/>
          <w:i w:val="0"/>
          <w:lang w:val="af-ZA"/>
        </w:rPr>
        <w:t xml:space="preserve"> </w:t>
      </w:r>
      <w:r w:rsidR="004E3838">
        <w:rPr>
          <w:rFonts w:ascii="GHEA Grapalat" w:hAnsi="GHEA Grapalat" w:cs="Sylfaen"/>
          <w:i w:val="0"/>
        </w:rPr>
        <w:t>է</w:t>
      </w:r>
      <w:r w:rsidR="004E3838">
        <w:rPr>
          <w:rFonts w:ascii="GHEA Grapalat" w:hAnsi="GHEA Grapalat" w:cs="Sylfaen"/>
          <w:i w:val="0"/>
          <w:lang w:val="af-ZA"/>
        </w:rPr>
        <w:t xml:space="preserve"> </w:t>
      </w:r>
      <w:proofErr w:type="spellStart"/>
      <w:r w:rsidR="004E3838">
        <w:rPr>
          <w:rFonts w:ascii="GHEA Grapalat" w:hAnsi="GHEA Grapalat" w:cs="Sylfaen"/>
          <w:i w:val="0"/>
        </w:rPr>
        <w:t>Երևանի</w:t>
      </w:r>
      <w:proofErr w:type="spellEnd"/>
      <w:r w:rsidR="004E3838">
        <w:rPr>
          <w:rFonts w:ascii="GHEA Grapalat" w:hAnsi="GHEA Grapalat" w:cs="Sylfaen"/>
          <w:i w:val="0"/>
        </w:rPr>
        <w:t xml:space="preserve"> </w:t>
      </w:r>
      <w:proofErr w:type="spellStart"/>
      <w:r w:rsidR="004E3838">
        <w:rPr>
          <w:rFonts w:ascii="GHEA Grapalat" w:hAnsi="GHEA Grapalat" w:cs="Sylfaen"/>
          <w:i w:val="0"/>
        </w:rPr>
        <w:t>քաղաքապետարանի</w:t>
      </w:r>
      <w:proofErr w:type="spellEnd"/>
      <w:r w:rsidR="004E3838">
        <w:rPr>
          <w:rFonts w:ascii="GHEA Grapalat" w:hAnsi="GHEA Grapalat"/>
          <w:i w:val="0"/>
          <w:lang w:val="af-ZA"/>
        </w:rPr>
        <w:t xml:space="preserve"> </w:t>
      </w:r>
      <w:proofErr w:type="spellStart"/>
      <w:r w:rsidR="004E3838">
        <w:rPr>
          <w:rFonts w:ascii="GHEA Grapalat" w:hAnsi="GHEA Grapalat" w:cs="Sylfaen"/>
          <w:i w:val="0"/>
        </w:rPr>
        <w:t>կարիքների</w:t>
      </w:r>
      <w:proofErr w:type="spellEnd"/>
      <w:r w:rsidR="004E3838">
        <w:rPr>
          <w:rFonts w:ascii="GHEA Grapalat" w:hAnsi="GHEA Grapalat" w:cs="Times Armenian"/>
          <w:i w:val="0"/>
          <w:lang w:val="af-ZA"/>
        </w:rPr>
        <w:t xml:space="preserve"> </w:t>
      </w:r>
      <w:proofErr w:type="spellStart"/>
      <w:r w:rsidR="004E3838">
        <w:rPr>
          <w:rFonts w:ascii="GHEA Grapalat" w:hAnsi="GHEA Grapalat" w:cs="Sylfaen"/>
          <w:i w:val="0"/>
        </w:rPr>
        <w:t>համար</w:t>
      </w:r>
      <w:proofErr w:type="spellEnd"/>
      <w:r w:rsidR="004E3838">
        <w:rPr>
          <w:rFonts w:ascii="GHEA Grapalat" w:hAnsi="GHEA Grapalat" w:cs="Times Armenian"/>
          <w:i w:val="0"/>
          <w:lang w:val="af-ZA"/>
        </w:rPr>
        <w:t xml:space="preserve">` </w:t>
      </w:r>
      <w:r w:rsidR="008B4F5C" w:rsidRPr="00142AC7">
        <w:rPr>
          <w:rFonts w:ascii="GHEA Grapalat" w:hAnsi="GHEA Grapalat"/>
          <w:b/>
          <w:bCs/>
          <w:i w:val="0"/>
          <w:lang w:val="hy-AM"/>
        </w:rPr>
        <w:t xml:space="preserve">Երևան </w:t>
      </w:r>
      <w:r w:rsidR="008B4F5C">
        <w:rPr>
          <w:rFonts w:ascii="GHEA Grapalat" w:hAnsi="GHEA Grapalat"/>
          <w:b/>
          <w:bCs/>
          <w:i w:val="0"/>
          <w:lang w:val="hy-AM"/>
        </w:rPr>
        <w:t xml:space="preserve">քաղաքի </w:t>
      </w:r>
      <w:r w:rsidR="0019322F">
        <w:rPr>
          <w:rFonts w:ascii="GHEA Grapalat" w:hAnsi="GHEA Grapalat"/>
          <w:b/>
          <w:bCs/>
          <w:i w:val="0"/>
          <w:lang w:val="hy-AM"/>
        </w:rPr>
        <w:t>Արաբկիր</w:t>
      </w:r>
      <w:r w:rsidR="008B4F5C">
        <w:rPr>
          <w:rFonts w:ascii="GHEA Grapalat" w:hAnsi="GHEA Grapalat"/>
          <w:b/>
          <w:bCs/>
          <w:i w:val="0"/>
          <w:lang w:val="hy-AM"/>
        </w:rPr>
        <w:t xml:space="preserve"> վարչական շրջանի</w:t>
      </w:r>
      <w:r w:rsidR="008B4F5C" w:rsidRPr="00142AC7">
        <w:rPr>
          <w:rFonts w:ascii="GHEA Grapalat" w:eastAsia="MS Mincho" w:hAnsi="GHEA Grapalat" w:cs="Sylfaen"/>
          <w:b/>
          <w:bCs/>
          <w:i w:val="0"/>
          <w:szCs w:val="24"/>
          <w:lang w:val="hy-AM" w:eastAsia="ja-JP"/>
        </w:rPr>
        <w:t xml:space="preserve"> հրատապ լուծում պահանջող ծառայությունների</w:t>
      </w:r>
      <w:r w:rsidR="008B4F5C">
        <w:rPr>
          <w:rFonts w:ascii="GHEA Grapalat" w:hAnsi="GHEA Grapalat"/>
          <w:i w:val="0"/>
          <w:lang w:val="af-ZA"/>
        </w:rPr>
        <w:t xml:space="preserve"> </w:t>
      </w:r>
      <w:proofErr w:type="spellStart"/>
      <w:r w:rsidR="004E3838">
        <w:rPr>
          <w:rFonts w:ascii="GHEA Grapalat" w:hAnsi="GHEA Grapalat"/>
          <w:i w:val="0"/>
        </w:rPr>
        <w:t>ձեռքբերումը</w:t>
      </w:r>
      <w:proofErr w:type="spellEnd"/>
      <w:r w:rsidR="004E3838">
        <w:rPr>
          <w:rFonts w:ascii="GHEA Grapalat" w:hAnsi="GHEA Grapalat"/>
          <w:i w:val="0"/>
        </w:rPr>
        <w:t xml:space="preserve"> (</w:t>
      </w:r>
      <w:proofErr w:type="spellStart"/>
      <w:r w:rsidR="004E3838">
        <w:rPr>
          <w:rFonts w:ascii="GHEA Grapalat" w:hAnsi="GHEA Grapalat"/>
          <w:i w:val="0"/>
        </w:rPr>
        <w:t>այսուհետ</w:t>
      </w:r>
      <w:proofErr w:type="spellEnd"/>
      <w:r w:rsidR="004E3838">
        <w:rPr>
          <w:rFonts w:ascii="GHEA Grapalat" w:hAnsi="GHEA Grapalat"/>
          <w:i w:val="0"/>
        </w:rPr>
        <w:t xml:space="preserve">` </w:t>
      </w:r>
      <w:proofErr w:type="spellStart"/>
      <w:r w:rsidR="004E3838">
        <w:rPr>
          <w:rFonts w:ascii="GHEA Grapalat" w:hAnsi="GHEA Grapalat"/>
          <w:i w:val="0"/>
        </w:rPr>
        <w:t>նաև</w:t>
      </w:r>
      <w:proofErr w:type="spellEnd"/>
      <w:r w:rsidR="004E3838">
        <w:rPr>
          <w:rFonts w:ascii="GHEA Grapalat" w:hAnsi="GHEA Grapalat"/>
          <w:i w:val="0"/>
        </w:rPr>
        <w:t xml:space="preserve"> </w:t>
      </w:r>
      <w:proofErr w:type="spellStart"/>
      <w:r w:rsidR="004E3838">
        <w:rPr>
          <w:rFonts w:ascii="GHEA Grapalat" w:hAnsi="GHEA Grapalat"/>
          <w:i w:val="0"/>
        </w:rPr>
        <w:t>աշխատանք</w:t>
      </w:r>
      <w:proofErr w:type="spellEnd"/>
      <w:r w:rsidR="004E3838">
        <w:rPr>
          <w:rFonts w:ascii="GHEA Grapalat" w:hAnsi="GHEA Grapalat"/>
          <w:i w:val="0"/>
        </w:rPr>
        <w:t>)</w:t>
      </w:r>
      <w:r w:rsidR="004E3838">
        <w:rPr>
          <w:rFonts w:ascii="GHEA Grapalat" w:hAnsi="GHEA Grapalat"/>
          <w:i w:val="0"/>
          <w:lang w:val="af-ZA"/>
        </w:rPr>
        <w:t xml:space="preserve">, </w:t>
      </w:r>
      <w:proofErr w:type="spellStart"/>
      <w:r w:rsidR="004E3838">
        <w:rPr>
          <w:rFonts w:ascii="GHEA Grapalat" w:hAnsi="GHEA Grapalat"/>
          <w:i w:val="0"/>
        </w:rPr>
        <w:t>որ</w:t>
      </w:r>
      <w:proofErr w:type="spellEnd"/>
      <w:r w:rsidR="004E3838">
        <w:rPr>
          <w:rFonts w:ascii="GHEA Grapalat" w:hAnsi="GHEA Grapalat"/>
          <w:i w:val="0"/>
          <w:lang w:val="hy-AM"/>
        </w:rPr>
        <w:t>ը</w:t>
      </w:r>
      <w:r w:rsidR="004E3838">
        <w:rPr>
          <w:rFonts w:ascii="GHEA Grapalat" w:hAnsi="GHEA Grapalat"/>
          <w:i w:val="0"/>
          <w:lang w:val="af-ZA"/>
        </w:rPr>
        <w:t xml:space="preserve"> </w:t>
      </w:r>
      <w:proofErr w:type="spellStart"/>
      <w:r w:rsidR="004E3838">
        <w:rPr>
          <w:rFonts w:ascii="GHEA Grapalat" w:hAnsi="GHEA Grapalat"/>
          <w:i w:val="0"/>
        </w:rPr>
        <w:t>խմբավորված</w:t>
      </w:r>
      <w:proofErr w:type="spellEnd"/>
      <w:r w:rsidR="004E3838">
        <w:rPr>
          <w:rFonts w:ascii="GHEA Grapalat" w:hAnsi="GHEA Grapalat"/>
          <w:i w:val="0"/>
          <w:lang w:val="af-ZA"/>
        </w:rPr>
        <w:t xml:space="preserve">  </w:t>
      </w:r>
      <w:r w:rsidR="004E3838">
        <w:rPr>
          <w:rFonts w:ascii="GHEA Grapalat" w:hAnsi="GHEA Grapalat"/>
          <w:i w:val="0"/>
        </w:rPr>
        <w:t>է</w:t>
      </w:r>
      <w:r w:rsidR="004E3838">
        <w:rPr>
          <w:rFonts w:ascii="GHEA Grapalat" w:hAnsi="GHEA Grapalat"/>
          <w:i w:val="0"/>
          <w:lang w:val="af-ZA"/>
        </w:rPr>
        <w:t xml:space="preserve"> </w:t>
      </w:r>
      <w:r w:rsidR="004E3838">
        <w:rPr>
          <w:rFonts w:ascii="GHEA Grapalat" w:hAnsi="GHEA Grapalat"/>
          <w:i w:val="0"/>
          <w:lang w:val="hy-AM"/>
        </w:rPr>
        <w:t>1 /մեկ/</w:t>
      </w:r>
      <w:r w:rsidR="004E3838">
        <w:rPr>
          <w:rFonts w:ascii="GHEA Grapalat" w:hAnsi="GHEA Grapalat"/>
          <w:i w:val="0"/>
          <w:lang w:val="af-ZA"/>
        </w:rPr>
        <w:t xml:space="preserve"> </w:t>
      </w:r>
      <w:proofErr w:type="spellStart"/>
      <w:r w:rsidR="004E3838">
        <w:rPr>
          <w:rFonts w:ascii="GHEA Grapalat" w:hAnsi="GHEA Grapalat" w:cs="Sylfaen"/>
          <w:i w:val="0"/>
        </w:rPr>
        <w:t>չափաբաժնում</w:t>
      </w:r>
      <w:proofErr w:type="spellEnd"/>
      <w:r w:rsidR="004E3838">
        <w:rPr>
          <w:rFonts w:ascii="GHEA Grapalat" w:hAnsi="GHEA Grapalat" w:cs="Times Armenian"/>
          <w:i w:val="0"/>
          <w:lang w:val="af-ZA"/>
        </w:rPr>
        <w:t>`</w:t>
      </w:r>
    </w:p>
    <w:p w14:paraId="1ECE30DB" w14:textId="77777777" w:rsidR="004E3838" w:rsidRDefault="004E3838" w:rsidP="004E3838">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6948"/>
      </w:tblGrid>
      <w:tr w:rsidR="004E3838" w14:paraId="1B044EE8" w14:textId="77777777" w:rsidTr="004E3838">
        <w:trPr>
          <w:trHeight w:val="420"/>
        </w:trPr>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67350631" w14:textId="77777777" w:rsidR="004E3838" w:rsidRDefault="004E3838">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rPr>
              <w:t xml:space="preserve">Չափաբաժնի </w:t>
            </w:r>
          </w:p>
        </w:tc>
        <w:tc>
          <w:tcPr>
            <w:tcW w:w="6948" w:type="dxa"/>
            <w:vMerge w:val="restart"/>
            <w:tcBorders>
              <w:top w:val="single" w:sz="4" w:space="0" w:color="auto"/>
              <w:left w:val="single" w:sz="4" w:space="0" w:color="auto"/>
              <w:bottom w:val="single" w:sz="4" w:space="0" w:color="auto"/>
              <w:right w:val="single" w:sz="4" w:space="0" w:color="auto"/>
            </w:tcBorders>
            <w:vAlign w:val="center"/>
            <w:hideMark/>
          </w:tcPr>
          <w:p w14:paraId="783B6E53" w14:textId="77777777" w:rsidR="004E3838" w:rsidRDefault="004E3838">
            <w:pPr>
              <w:pStyle w:val="BodyTextIndent2"/>
              <w:spacing w:line="240" w:lineRule="auto"/>
              <w:ind w:firstLine="0"/>
              <w:jc w:val="center"/>
              <w:rPr>
                <w:rFonts w:ascii="GHEA Grapalat" w:hAnsi="GHEA Grapalat"/>
                <w:b/>
                <w:bCs/>
                <w:i/>
                <w:iCs/>
              </w:rPr>
            </w:pPr>
            <w:r>
              <w:rPr>
                <w:rFonts w:ascii="GHEA Grapalat" w:hAnsi="GHEA Grapalat"/>
                <w:b/>
                <w:bCs/>
                <w:i/>
                <w:iCs/>
              </w:rPr>
              <w:t>Չափաբաժնի անվանումը</w:t>
            </w:r>
          </w:p>
        </w:tc>
      </w:tr>
      <w:tr w:rsidR="004E3838" w14:paraId="60EBC9E6" w14:textId="77777777" w:rsidTr="004E3838">
        <w:trPr>
          <w:trHeight w:val="202"/>
        </w:trPr>
        <w:tc>
          <w:tcPr>
            <w:tcW w:w="1701" w:type="dxa"/>
            <w:tcBorders>
              <w:top w:val="single" w:sz="4" w:space="0" w:color="auto"/>
              <w:left w:val="single" w:sz="4" w:space="0" w:color="auto"/>
              <w:bottom w:val="single" w:sz="4" w:space="0" w:color="auto"/>
              <w:right w:val="single" w:sz="4" w:space="0" w:color="auto"/>
            </w:tcBorders>
            <w:vAlign w:val="center"/>
            <w:hideMark/>
          </w:tcPr>
          <w:p w14:paraId="0F53CB5D" w14:textId="77777777" w:rsidR="004E3838" w:rsidRDefault="004E3838">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rPr>
              <w:t>համարը</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CAD614A" w14:textId="77777777" w:rsidR="004E3838" w:rsidRDefault="004E3838">
            <w:pPr>
              <w:pStyle w:val="BodyTextIndent2"/>
              <w:spacing w:line="240" w:lineRule="auto"/>
              <w:ind w:firstLine="0"/>
              <w:rPr>
                <w:rFonts w:ascii="GHEA Grapalat" w:hAnsi="GHEA Grapalat"/>
                <w:b/>
                <w:bCs/>
                <w:i/>
                <w:iCs/>
                <w:sz w:val="14"/>
                <w:szCs w:val="14"/>
              </w:rPr>
            </w:pPr>
            <w:r>
              <w:rPr>
                <w:rFonts w:ascii="GHEA Grapalat" w:hAnsi="GHEA Grapalat"/>
                <w:b/>
                <w:i/>
                <w:iCs/>
                <w:sz w:val="18"/>
                <w:szCs w:val="14"/>
                <w:lang w:val="hy-AM"/>
              </w:rPr>
              <w:t>գնման</w:t>
            </w:r>
            <w:r>
              <w:rPr>
                <w:rFonts w:ascii="GHEA Grapalat" w:hAnsi="GHEA Grapalat"/>
                <w:bCs/>
                <w:i/>
                <w:iCs/>
                <w:sz w:val="18"/>
                <w:szCs w:val="14"/>
                <w:lang w:val="hy-AM"/>
              </w:rPr>
              <w:t xml:space="preserve"> </w:t>
            </w:r>
            <w:r>
              <w:rPr>
                <w:rFonts w:ascii="GHEA Grapalat" w:hAnsi="GHEA Grapalat"/>
                <w:b/>
                <w:i/>
                <w:iCs/>
                <w:sz w:val="18"/>
                <w:szCs w:val="14"/>
                <w:lang w:val="hy-AM"/>
              </w:rPr>
              <w:t>գինը</w:t>
            </w:r>
          </w:p>
        </w:tc>
        <w:tc>
          <w:tcPr>
            <w:tcW w:w="6948" w:type="dxa"/>
            <w:vMerge/>
            <w:tcBorders>
              <w:top w:val="single" w:sz="4" w:space="0" w:color="auto"/>
              <w:left w:val="single" w:sz="4" w:space="0" w:color="auto"/>
              <w:bottom w:val="single" w:sz="4" w:space="0" w:color="auto"/>
              <w:right w:val="single" w:sz="4" w:space="0" w:color="auto"/>
            </w:tcBorders>
            <w:vAlign w:val="center"/>
            <w:hideMark/>
          </w:tcPr>
          <w:p w14:paraId="427A17B1" w14:textId="77777777" w:rsidR="004E3838" w:rsidRDefault="004E3838">
            <w:pPr>
              <w:rPr>
                <w:rFonts w:ascii="GHEA Grapalat" w:hAnsi="GHEA Grapalat"/>
                <w:b/>
                <w:bCs/>
                <w:i/>
                <w:iCs/>
                <w:sz w:val="20"/>
                <w:szCs w:val="20"/>
                <w:lang w:val="af-ZA"/>
              </w:rPr>
            </w:pPr>
          </w:p>
        </w:tc>
      </w:tr>
      <w:tr w:rsidR="004E3838" w:rsidRPr="00A23ECF" w14:paraId="09594EC9" w14:textId="77777777" w:rsidTr="004E3838">
        <w:tc>
          <w:tcPr>
            <w:tcW w:w="1701" w:type="dxa"/>
            <w:tcBorders>
              <w:top w:val="single" w:sz="4" w:space="0" w:color="auto"/>
              <w:left w:val="single" w:sz="4" w:space="0" w:color="auto"/>
              <w:bottom w:val="single" w:sz="4" w:space="0" w:color="auto"/>
              <w:right w:val="single" w:sz="4" w:space="0" w:color="auto"/>
            </w:tcBorders>
            <w:vAlign w:val="center"/>
            <w:hideMark/>
          </w:tcPr>
          <w:p w14:paraId="50AD6C46" w14:textId="77777777" w:rsidR="004E3838" w:rsidRDefault="004E3838">
            <w:pPr>
              <w:pStyle w:val="BodyTextIndent2"/>
              <w:spacing w:line="240" w:lineRule="auto"/>
              <w:ind w:firstLine="0"/>
              <w:jc w:val="center"/>
              <w:rPr>
                <w:rFonts w:ascii="GHEA Grapalat" w:hAnsi="GHEA Grapalat"/>
                <w:sz w:val="16"/>
              </w:rPr>
            </w:pPr>
            <w:r>
              <w:rPr>
                <w:rFonts w:ascii="GHEA Grapalat" w:hAnsi="GHEA Grapalat"/>
                <w:sz w:val="16"/>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81F8C9A" w14:textId="5909D40D" w:rsidR="004E3838" w:rsidRPr="004E3838" w:rsidRDefault="004E3838">
            <w:pPr>
              <w:pStyle w:val="BodyTextIndent2"/>
              <w:spacing w:line="240" w:lineRule="auto"/>
              <w:ind w:firstLine="0"/>
              <w:jc w:val="center"/>
              <w:rPr>
                <w:rFonts w:ascii="GHEA Grapalat" w:hAnsi="GHEA Grapalat"/>
                <w:lang w:val="hy-AM"/>
              </w:rPr>
            </w:pPr>
            <w:r>
              <w:rPr>
                <w:rFonts w:ascii="GHEA Grapalat" w:hAnsi="GHEA Grapalat"/>
                <w:lang w:val="hy-AM"/>
              </w:rPr>
              <w:t xml:space="preserve">Մինչև </w:t>
            </w:r>
            <w:r w:rsidR="003140D4">
              <w:rPr>
                <w:rFonts w:ascii="GHEA Grapalat" w:hAnsi="GHEA Grapalat"/>
                <w:lang w:val="hy-AM"/>
              </w:rPr>
              <w:t>12</w:t>
            </w:r>
            <w:r w:rsidR="00903778">
              <w:rPr>
                <w:rFonts w:ascii="GHEA Grapalat" w:hAnsi="GHEA Grapalat"/>
                <w:lang w:val="hy-AM"/>
              </w:rPr>
              <w:t>,</w:t>
            </w:r>
            <w:r w:rsidR="002039AC">
              <w:rPr>
                <w:rFonts w:ascii="GHEA Grapalat" w:hAnsi="GHEA Grapalat"/>
                <w:lang w:val="hy-AM"/>
              </w:rPr>
              <w:t>0</w:t>
            </w:r>
            <w:r>
              <w:rPr>
                <w:rFonts w:ascii="GHEA Grapalat" w:hAnsi="GHEA Grapalat"/>
                <w:lang w:val="hy-AM"/>
              </w:rPr>
              <w:t>00</w:t>
            </w:r>
            <w:r w:rsidR="00903778">
              <w:rPr>
                <w:rFonts w:ascii="GHEA Grapalat" w:hAnsi="GHEA Grapalat"/>
                <w:lang w:val="hy-AM"/>
              </w:rPr>
              <w:t>,</w:t>
            </w:r>
            <w:r>
              <w:rPr>
                <w:rFonts w:ascii="GHEA Grapalat" w:hAnsi="GHEA Grapalat"/>
                <w:lang w:val="hy-AM"/>
              </w:rPr>
              <w:t>000</w:t>
            </w:r>
          </w:p>
        </w:tc>
        <w:tc>
          <w:tcPr>
            <w:tcW w:w="6948" w:type="dxa"/>
            <w:tcBorders>
              <w:top w:val="single" w:sz="4" w:space="0" w:color="auto"/>
              <w:left w:val="single" w:sz="4" w:space="0" w:color="auto"/>
              <w:bottom w:val="single" w:sz="4" w:space="0" w:color="auto"/>
              <w:right w:val="single" w:sz="4" w:space="0" w:color="auto"/>
            </w:tcBorders>
            <w:vAlign w:val="center"/>
            <w:hideMark/>
          </w:tcPr>
          <w:p w14:paraId="5D61BB3F" w14:textId="2CE79FD6" w:rsidR="004E3838" w:rsidRPr="008B4F5C" w:rsidRDefault="008B4F5C">
            <w:pPr>
              <w:pStyle w:val="BodyTextIndent2"/>
              <w:spacing w:line="240" w:lineRule="auto"/>
              <w:ind w:firstLine="0"/>
              <w:rPr>
                <w:rFonts w:ascii="GHEA Grapalat" w:hAnsi="GHEA Grapalat"/>
                <w:vertAlign w:val="subscript"/>
              </w:rPr>
            </w:pPr>
            <w:r w:rsidRPr="008B4F5C">
              <w:rPr>
                <w:rFonts w:ascii="GHEA Grapalat" w:hAnsi="GHEA Grapalat"/>
                <w:b/>
                <w:bCs/>
                <w:lang w:val="hy-AM"/>
              </w:rPr>
              <w:t xml:space="preserve">Երևան քաղաքի </w:t>
            </w:r>
            <w:r w:rsidR="0019322F">
              <w:rPr>
                <w:rFonts w:ascii="GHEA Grapalat" w:hAnsi="GHEA Grapalat"/>
                <w:b/>
                <w:bCs/>
                <w:lang w:val="hy-AM"/>
              </w:rPr>
              <w:t>Արաբկիր</w:t>
            </w:r>
            <w:r w:rsidRPr="008B4F5C">
              <w:rPr>
                <w:rFonts w:ascii="GHEA Grapalat" w:hAnsi="GHEA Grapalat"/>
                <w:b/>
                <w:bCs/>
                <w:lang w:val="hy-AM"/>
              </w:rPr>
              <w:t xml:space="preserve"> վարչական շրջանի</w:t>
            </w:r>
            <w:r w:rsidRPr="008B4F5C">
              <w:rPr>
                <w:rFonts w:ascii="GHEA Grapalat" w:eastAsia="MS Mincho" w:hAnsi="GHEA Grapalat" w:cs="Sylfaen"/>
                <w:b/>
                <w:bCs/>
                <w:szCs w:val="24"/>
                <w:lang w:val="hy-AM" w:eastAsia="ja-JP"/>
              </w:rPr>
              <w:t xml:space="preserve"> հրատապ լուծում պահանջող ծառայություններ</w:t>
            </w:r>
            <w:r w:rsidRPr="008B4F5C">
              <w:rPr>
                <w:rFonts w:ascii="GHEA Grapalat" w:hAnsi="GHEA Grapalat"/>
              </w:rPr>
              <w:t xml:space="preserve">  </w:t>
            </w:r>
          </w:p>
        </w:tc>
      </w:tr>
    </w:tbl>
    <w:p w14:paraId="00E7A5FA" w14:textId="57235CB2" w:rsidR="00096865" w:rsidRPr="00E26C98" w:rsidRDefault="004E3838" w:rsidP="004E3838">
      <w:pPr>
        <w:pStyle w:val="Heading3"/>
        <w:spacing w:line="240" w:lineRule="auto"/>
        <w:ind w:firstLine="567"/>
        <w:jc w:val="both"/>
        <w:rPr>
          <w:rFonts w:ascii="GHEA Grapalat" w:hAnsi="GHEA Grapalat"/>
          <w:lang w:val="hy-AM"/>
        </w:rPr>
      </w:pPr>
      <w:r w:rsidRPr="004E3838">
        <w:rPr>
          <w:rFonts w:ascii="GHEA Grapalat" w:hAnsi="GHEA Grapalat"/>
          <w:lang w:val="hy-AM"/>
        </w:rPr>
        <w:t xml:space="preserve"> </w:t>
      </w:r>
      <w:r w:rsidR="007F0755" w:rsidRPr="00E26C98">
        <w:rPr>
          <w:rFonts w:ascii="GHEA Grapalat" w:hAnsi="GHEA Grapalat"/>
          <w:lang w:val="hy-AM"/>
        </w:rPr>
        <w:t xml:space="preserve">Ծառայության </w:t>
      </w:r>
      <w:r w:rsidR="00096865" w:rsidRPr="00E26C98">
        <w:rPr>
          <w:rFonts w:ascii="GHEA Grapalat" w:hAnsi="GHEA Grapalat"/>
          <w:lang w:val="hy-AM"/>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26C98">
        <w:rPr>
          <w:rFonts w:ascii="GHEA Grapalat" w:hAnsi="GHEA Grapalat"/>
          <w:lang w:val="hy-AM"/>
        </w:rPr>
        <w:t xml:space="preserve">կնքվելիք </w:t>
      </w:r>
      <w:r w:rsidR="00096865" w:rsidRPr="00E26C98">
        <w:rPr>
          <w:rFonts w:ascii="GHEA Grapalat" w:hAnsi="GHEA Grapalat"/>
          <w:lang w:val="hy-AM"/>
        </w:rPr>
        <w:t xml:space="preserve">պայմանագրի անբաժանելի մասը, որի նախագիծը ներկայացված է սույն հրավերի N </w:t>
      </w:r>
      <w:r w:rsidR="00F473D6" w:rsidRPr="00E26C98">
        <w:rPr>
          <w:rFonts w:ascii="GHEA Grapalat" w:hAnsi="GHEA Grapalat"/>
          <w:lang w:val="hy-AM"/>
        </w:rPr>
        <w:t>6</w:t>
      </w:r>
      <w:r w:rsidR="00096865" w:rsidRPr="00E26C98">
        <w:rPr>
          <w:rFonts w:ascii="GHEA Grapalat" w:hAnsi="GHEA Grapalat"/>
          <w:lang w:val="hy-AM"/>
        </w:rPr>
        <w:t xml:space="preserve"> հավելվածում</w:t>
      </w:r>
      <w:r w:rsidR="004D5671" w:rsidRPr="00E26C98">
        <w:rPr>
          <w:rFonts w:ascii="GHEA Grapalat" w:hAnsi="GHEA Grapalat"/>
          <w:lang w:val="hy-AM"/>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3A000AF2" w14:textId="77777777" w:rsidR="00F379F1"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lastRenderedPageBreak/>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proofErr w:type="spellStart"/>
      <w:r w:rsidR="00F379F1" w:rsidRPr="008F4EB6">
        <w:rPr>
          <w:rFonts w:ascii="GHEA Grapalat" w:hAnsi="GHEA Grapalat" w:cs="Sylfaen"/>
          <w:sz w:val="20"/>
          <w:szCs w:val="20"/>
        </w:rPr>
        <w:t>Մասնակիցի</w:t>
      </w:r>
      <w:proofErr w:type="spellEnd"/>
      <w:r w:rsidR="00F379F1" w:rsidRPr="008F4EB6">
        <w:rPr>
          <w:rFonts w:ascii="GHEA Grapalat" w:hAnsi="GHEA Grapalat" w:cs="Sylfaen"/>
          <w:sz w:val="20"/>
          <w:szCs w:val="20"/>
        </w:rPr>
        <w:t>՝</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lang w:val="hy-AM"/>
        </w:rPr>
        <w:t>Օ</w:t>
      </w:r>
      <w:proofErr w:type="spellStart"/>
      <w:r w:rsidR="00F379F1" w:rsidRPr="008F4EB6">
        <w:rPr>
          <w:rFonts w:ascii="GHEA Grapalat" w:hAnsi="GHEA Grapalat" w:cs="Sylfaen"/>
          <w:sz w:val="20"/>
          <w:szCs w:val="20"/>
        </w:rPr>
        <w:t>րենքի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հոդվածի</w:t>
      </w:r>
      <w:proofErr w:type="spellEnd"/>
      <w:r w:rsidR="00F379F1" w:rsidRPr="008F4EB6">
        <w:rPr>
          <w:rFonts w:ascii="GHEA Grapalat" w:hAnsi="GHEA Grapalat" w:cs="Sylfaen"/>
          <w:sz w:val="20"/>
          <w:szCs w:val="20"/>
          <w:lang w:val="es-ES"/>
        </w:rPr>
        <w:t xml:space="preserve"> 1-</w:t>
      </w:r>
      <w:proofErr w:type="spellStart"/>
      <w:r w:rsidR="00F379F1" w:rsidRPr="008F4EB6">
        <w:rPr>
          <w:rFonts w:ascii="GHEA Grapalat" w:hAnsi="GHEA Grapalat" w:cs="Sylfaen"/>
          <w:sz w:val="20"/>
          <w:szCs w:val="20"/>
        </w:rPr>
        <w:t>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կետով</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նախատեսված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ցուցակում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ներառվելը</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դրանում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գտնվելու</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ժամանակահատվածում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ինքնաբերաբար</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հանգեցնում</w:t>
      </w:r>
      <w:proofErr w:type="spellEnd"/>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է</w:t>
      </w:r>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վերջինիս</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հետ</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փոխկապակցված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անձանց</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գնումների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գործընթացին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մասնակցության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իրավունքի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սահմանափակման</w:t>
      </w:r>
      <w:proofErr w:type="spellEnd"/>
      <w:r w:rsidR="00F379F1" w:rsidRPr="008F4EB6">
        <w:rPr>
          <w:rFonts w:ascii="GHEA Grapalat" w:hAnsi="GHEA Grapalat" w:cs="Sylfaen"/>
          <w:sz w:val="20"/>
          <w:szCs w:val="20"/>
          <w:lang w:val="es-ES"/>
        </w:rPr>
        <w:t>:</w:t>
      </w:r>
      <w:r w:rsidR="00F379F1" w:rsidRPr="00401C4E">
        <w:rPr>
          <w:rFonts w:ascii="GHEA Grapalat" w:hAnsi="GHEA Grapalat"/>
          <w:color w:val="000000"/>
          <w:lang w:val="es-ES"/>
        </w:rPr>
        <w:t xml:space="preserve"> </w:t>
      </w:r>
    </w:p>
    <w:p w14:paraId="4D895DC9" w14:textId="34E46B95" w:rsidR="00BA3554" w:rsidRPr="00F566BF" w:rsidRDefault="00BA3554" w:rsidP="00EF3662">
      <w:pPr>
        <w:ind w:firstLine="720"/>
        <w:jc w:val="both"/>
        <w:rPr>
          <w:rFonts w:ascii="GHEA Grapalat" w:hAnsi="GHEA Grapalat"/>
          <w:sz w:val="20"/>
          <w:szCs w:val="20"/>
          <w:lang w:val="es-ES"/>
        </w:rPr>
      </w:pPr>
      <w:proofErr w:type="spellStart"/>
      <w:r w:rsidRPr="00F566BF">
        <w:rPr>
          <w:rFonts w:ascii="GHEA Grapalat" w:hAnsi="GHEA Grapalat" w:cs="Sylfaen"/>
          <w:sz w:val="20"/>
          <w:szCs w:val="20"/>
        </w:rPr>
        <w:t>Արգելվում</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փոխկապակցված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անձանց</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քան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հիսուն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տոկոս</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պատկանող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բաժնեմաս</w:t>
      </w:r>
      <w:proofErr w:type="spellEnd"/>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proofErr w:type="spellStart"/>
      <w:r w:rsidR="001B0D9A" w:rsidRPr="00F566BF">
        <w:rPr>
          <w:rFonts w:ascii="GHEA Grapalat" w:hAnsi="GHEA Grapalat"/>
          <w:sz w:val="20"/>
          <w:szCs w:val="20"/>
        </w:rPr>
        <w:t>փայաբաժին</w:t>
      </w:r>
      <w:proofErr w:type="spellEnd"/>
      <w:r w:rsidR="001B0D9A"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միաժամանակյա</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մասնակցությունը</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սույն</w:t>
      </w:r>
      <w:proofErr w:type="spellEnd"/>
      <w:r w:rsidR="00EB487B" w:rsidRPr="00F566BF">
        <w:rPr>
          <w:rFonts w:ascii="GHEA Grapalat" w:hAnsi="GHEA Grapalat"/>
          <w:sz w:val="20"/>
          <w:szCs w:val="20"/>
          <w:lang w:val="es-ES"/>
        </w:rPr>
        <w:t xml:space="preserve"> </w:t>
      </w:r>
      <w:proofErr w:type="spellStart"/>
      <w:r w:rsidR="0028726A" w:rsidRPr="00F566BF">
        <w:rPr>
          <w:rFonts w:ascii="GHEA Grapalat" w:hAnsi="GHEA Grapalat"/>
          <w:sz w:val="20"/>
          <w:szCs w:val="20"/>
        </w:rPr>
        <w:t>ընթացակարգին</w:t>
      </w:r>
      <w:proofErr w:type="spellEnd"/>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proofErr w:type="spellStart"/>
      <w:r w:rsidR="008628EC" w:rsidRPr="00F566BF">
        <w:rPr>
          <w:rFonts w:ascii="GHEA Grapalat" w:hAnsi="GHEA Grapalat" w:cs="Sylfaen"/>
          <w:sz w:val="20"/>
          <w:szCs w:val="20"/>
        </w:rPr>
        <w:t>միևնույն</w:t>
      </w:r>
      <w:proofErr w:type="spellEnd"/>
      <w:r w:rsidR="008628EC" w:rsidRPr="00F566BF">
        <w:rPr>
          <w:rFonts w:ascii="GHEA Grapalat" w:hAnsi="GHEA Grapalat" w:cs="Sylfaen"/>
          <w:sz w:val="20"/>
          <w:szCs w:val="20"/>
          <w:lang w:val="es-ES"/>
        </w:rPr>
        <w:t xml:space="preserve"> </w:t>
      </w:r>
      <w:proofErr w:type="spellStart"/>
      <w:r w:rsidR="008628EC" w:rsidRPr="00F566BF">
        <w:rPr>
          <w:rFonts w:ascii="GHEA Grapalat" w:hAnsi="GHEA Grapalat" w:cs="Sylfaen"/>
          <w:sz w:val="20"/>
          <w:szCs w:val="20"/>
        </w:rPr>
        <w:t>չափաբաժնին</w:t>
      </w:r>
      <w:proofErr w:type="spellEnd"/>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պետության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համայնքների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rPr>
        <w:t>համատեղ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ործունեության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proofErr w:type="spellEnd"/>
      <w:r w:rsidRPr="00F566BF">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կոնսորցիումով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szCs w:val="20"/>
        </w:rPr>
        <w:t>մասնակցության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szCs w:val="24"/>
          <w:lang w:val="ru-RU"/>
        </w:rPr>
        <w:t>մասնակցել</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կոնսորցիումով</w:t>
      </w:r>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lastRenderedPageBreak/>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577C28C3" w14:textId="3F05B222" w:rsidR="00096865" w:rsidRPr="00271FEB" w:rsidRDefault="007212CC" w:rsidP="00EF3662">
      <w:pPr>
        <w:jc w:val="center"/>
        <w:rPr>
          <w:rFonts w:ascii="GHEA Grapalat" w:hAnsi="GHEA Grapalat" w:cs="Arial"/>
          <w:b/>
          <w:sz w:val="20"/>
          <w:lang w:val="af-ZA"/>
        </w:rPr>
      </w:pPr>
      <w:r>
        <w:rPr>
          <w:rFonts w:ascii="GHEA Grapalat" w:hAnsi="GHEA Grapalat"/>
          <w:b/>
          <w:sz w:val="20"/>
          <w:lang w:val="af-ZA"/>
        </w:rPr>
        <w:br w:type="page"/>
      </w:r>
      <w:r w:rsidR="002B32D6" w:rsidRPr="00F566BF">
        <w:rPr>
          <w:rFonts w:ascii="GHEA Grapalat" w:hAnsi="GHEA Grapalat"/>
          <w:b/>
          <w:sz w:val="20"/>
          <w:lang w:val="af-ZA"/>
        </w:rPr>
        <w:lastRenderedPageBreak/>
        <w:t>3</w:t>
      </w:r>
      <w:r w:rsidR="002B32D6" w:rsidRPr="00271FEB">
        <w:rPr>
          <w:rFonts w:ascii="GHEA Grapalat" w:hAnsi="GHEA Grapalat"/>
          <w:b/>
          <w:sz w:val="20"/>
          <w:lang w:val="af-ZA"/>
        </w:rPr>
        <w:t xml:space="preserve">.  </w:t>
      </w:r>
      <w:r w:rsidR="002B32D6" w:rsidRPr="00271FEB">
        <w:rPr>
          <w:rFonts w:ascii="GHEA Grapalat" w:hAnsi="GHEA Grapalat" w:cs="Sylfaen"/>
          <w:b/>
          <w:sz w:val="20"/>
        </w:rPr>
        <w:t>ՀՐԱՎԵՐԻ</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ՊԱՐԶԱԲԱՆՈՒՄԸ</w:t>
      </w:r>
      <w:r w:rsidR="002B32D6" w:rsidRPr="00271FEB">
        <w:rPr>
          <w:rFonts w:ascii="GHEA Grapalat" w:hAnsi="GHEA Grapalat" w:cs="Arial"/>
          <w:b/>
          <w:sz w:val="20"/>
          <w:lang w:val="af-ZA"/>
        </w:rPr>
        <w:t xml:space="preserve">  </w:t>
      </w:r>
      <w:r w:rsidR="002B32D6" w:rsidRPr="00271FEB">
        <w:rPr>
          <w:rFonts w:ascii="GHEA Grapalat" w:hAnsi="GHEA Grapalat" w:cs="Arial"/>
          <w:b/>
          <w:sz w:val="20"/>
        </w:rPr>
        <w:t>ԵՎ</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ՀՐԱՎԵՐՈՒՄ</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ՓՈՓՈԽՈՒԹՅՈՒՆ</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ԿԱՏԱՐԵԼՈՒ</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ԿԱՐԳԸ</w:t>
      </w:r>
      <w:r w:rsidR="002B32D6" w:rsidRPr="00271FEB">
        <w:rPr>
          <w:rFonts w:ascii="GHEA Grapalat" w:hAnsi="GHEA Grapalat" w:cs="Arial"/>
          <w:b/>
          <w:sz w:val="20"/>
          <w:lang w:val="af-ZA"/>
        </w:rPr>
        <w:t xml:space="preserve"> </w:t>
      </w:r>
      <w:r w:rsidR="00271FEB" w:rsidRPr="00271FEB">
        <w:rPr>
          <w:rStyle w:val="FootnoteReference"/>
          <w:rFonts w:ascii="GHEA Grapalat" w:hAnsi="GHEA Grapalat" w:cs="Arial"/>
          <w:b/>
          <w:sz w:val="20"/>
          <w:lang w:val="af-ZA"/>
        </w:rPr>
        <w:footnoteReference w:id="2"/>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60785BE"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4F758B06"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A879D4">
        <w:rPr>
          <w:rFonts w:ascii="GHEA Grapalat" w:hAnsi="GHEA Grapalat" w:cs="Sylfaen"/>
          <w:szCs w:val="24"/>
          <w:lang w:val="hy-AM"/>
        </w:rPr>
        <w:t>գնանշման հարցման</w:t>
      </w:r>
      <w:r w:rsidR="00A879D4" w:rsidRPr="00F566BF">
        <w:rPr>
          <w:rFonts w:ascii="GHEA Grapalat" w:hAnsi="GHEA Grapalat" w:cs="Sylfaen"/>
          <w:szCs w:val="24"/>
          <w:lang w:val="hy-AM"/>
        </w:rPr>
        <w:t xml:space="preserve">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44D0966C" w14:textId="141DA396"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E46DBA" w:rsidRPr="00F566BF">
        <w:rPr>
          <w:rFonts w:ascii="GHEA Grapalat" w:hAnsi="GHEA Grapalat" w:cs="Sylfaen"/>
          <w:szCs w:val="24"/>
          <w:lang w:val="hy-AM"/>
        </w:rPr>
        <w:t xml:space="preserve">օրվանից </w:t>
      </w:r>
      <w:r w:rsidRPr="00F566BF">
        <w:rPr>
          <w:rFonts w:ascii="GHEA Grapalat" w:hAnsi="GHEA Grapalat" w:cs="Sylfaen"/>
          <w:szCs w:val="24"/>
          <w:lang w:val="hy-AM"/>
        </w:rPr>
        <w:t xml:space="preserve">հաշված </w:t>
      </w:r>
      <w:r w:rsidR="00CF5094" w:rsidRPr="00CF5094">
        <w:rPr>
          <w:rFonts w:ascii="GHEA Grapalat" w:hAnsi="GHEA Grapalat"/>
          <w:b/>
        </w:rPr>
        <w:t>մինչև 202</w:t>
      </w:r>
      <w:r w:rsidR="00CF5094" w:rsidRPr="00CF5094">
        <w:rPr>
          <w:rFonts w:ascii="GHEA Grapalat" w:hAnsi="GHEA Grapalat"/>
          <w:b/>
          <w:lang w:val="hy-AM"/>
        </w:rPr>
        <w:t>4</w:t>
      </w:r>
      <w:r w:rsidR="00CF5094" w:rsidRPr="00CF5094">
        <w:rPr>
          <w:rFonts w:ascii="GHEA Grapalat" w:hAnsi="GHEA Grapalat"/>
          <w:b/>
        </w:rPr>
        <w:t xml:space="preserve"> թվականի </w:t>
      </w:r>
      <w:r w:rsidR="002039AC">
        <w:rPr>
          <w:rFonts w:ascii="GHEA Grapalat" w:hAnsi="GHEA Grapalat"/>
          <w:b/>
        </w:rPr>
        <w:t>սեպտեմբերի</w:t>
      </w:r>
      <w:r w:rsidR="00CF5094" w:rsidRPr="00CF5094">
        <w:rPr>
          <w:rFonts w:ascii="GHEA Grapalat" w:hAnsi="GHEA Grapalat"/>
          <w:b/>
        </w:rPr>
        <w:t xml:space="preserve"> </w:t>
      </w:r>
      <w:r w:rsidR="009A6627">
        <w:rPr>
          <w:rFonts w:ascii="GHEA Grapalat" w:hAnsi="GHEA Grapalat"/>
          <w:b/>
        </w:rPr>
        <w:t>20</w:t>
      </w:r>
      <w:r w:rsidR="00801BD6" w:rsidRPr="00CF5094">
        <w:rPr>
          <w:rFonts w:ascii="GHEA Grapalat" w:hAnsi="GHEA Grapalat"/>
          <w:b/>
          <w:lang w:val="hy-AM"/>
        </w:rPr>
        <w:t>-ը, ժամը 11:00</w:t>
      </w:r>
      <w:r w:rsidR="00801BD6" w:rsidRPr="00CF5094">
        <w:rPr>
          <w:rFonts w:ascii="GHEA Grapalat" w:hAnsi="GHEA Grapalat" w:cs="Sylfaen"/>
          <w:szCs w:val="24"/>
          <w:lang w:val="hy-AM"/>
        </w:rPr>
        <w:t>-ն</w:t>
      </w:r>
      <w:r w:rsidR="00801BD6" w:rsidRPr="00406C77">
        <w:rPr>
          <w:rFonts w:ascii="GHEA Grapalat" w:hAnsi="GHEA Grapalat" w:cs="Sylfaen"/>
          <w:szCs w:val="24"/>
          <w:lang w:val="hy-AM"/>
        </w:rPr>
        <w:t>։</w:t>
      </w:r>
      <w:r w:rsidRPr="00F566BF">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3"/>
      </w:r>
    </w:p>
    <w:p w14:paraId="08546731" w14:textId="77777777" w:rsidR="005F25D1" w:rsidRDefault="00246F46" w:rsidP="005624A7">
      <w:pPr>
        <w:pStyle w:val="norm"/>
        <w:spacing w:line="240" w:lineRule="auto"/>
        <w:ind w:firstLine="630"/>
        <w:rPr>
          <w:rFonts w:ascii="GHEA Grapalat" w:hAnsi="GHEA Grapalat"/>
          <w:b/>
          <w:bCs/>
          <w:sz w:val="20"/>
          <w:szCs w:val="18"/>
          <w:lang w:val="hy-AM"/>
        </w:rPr>
      </w:pPr>
      <w:r w:rsidRPr="00F566BF">
        <w:rPr>
          <w:rFonts w:ascii="GHEA Grapalat" w:hAnsi="GHEA Grapalat" w:cs="Sylfaen"/>
          <w:sz w:val="20"/>
          <w:lang w:val="hy-AM"/>
        </w:rPr>
        <w:t xml:space="preserve"> </w:t>
      </w:r>
      <w:bookmarkEnd w:id="4"/>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5F25D1" w:rsidRPr="000E207E">
        <w:rPr>
          <w:rFonts w:ascii="GHEA Grapalat" w:hAnsi="GHEA Grapalat" w:cs="Sylfaen"/>
          <w:b/>
          <w:bCs/>
          <w:sz w:val="20"/>
          <w:szCs w:val="24"/>
          <w:lang w:val="hy-AM" w:eastAsia="en-US"/>
        </w:rPr>
        <w:t xml:space="preserve">իր կողմից հաստատված </w:t>
      </w:r>
      <w:r w:rsidR="005F25D1">
        <w:rPr>
          <w:rFonts w:ascii="GHEA Grapalat" w:hAnsi="GHEA Grapalat" w:cs="Sylfaen"/>
          <w:b/>
          <w:bCs/>
          <w:sz w:val="20"/>
          <w:szCs w:val="24"/>
          <w:lang w:val="hy-AM" w:eastAsia="en-US"/>
        </w:rPr>
        <w:t>գնային առաջարկը</w:t>
      </w:r>
      <w:r w:rsidR="005F25D1" w:rsidRPr="000E207E">
        <w:rPr>
          <w:rFonts w:ascii="GHEA Grapalat" w:hAnsi="GHEA Grapalat" w:cs="GHEA Grapalat"/>
          <w:b/>
          <w:bCs/>
          <w:color w:val="000000"/>
          <w:sz w:val="20"/>
          <w:lang w:val="hy-AM"/>
        </w:rPr>
        <w:t xml:space="preserve">՝ </w:t>
      </w:r>
      <w:r w:rsidR="005F25D1" w:rsidRPr="000E207E">
        <w:rPr>
          <w:rFonts w:ascii="GHEA Grapalat" w:hAnsi="GHEA Grapalat"/>
          <w:b/>
          <w:bCs/>
          <w:sz w:val="20"/>
          <w:szCs w:val="18"/>
          <w:lang w:val="hy-AM"/>
        </w:rPr>
        <w:t>տոկոսային արտահայտությամբ</w:t>
      </w:r>
    </w:p>
    <w:p w14:paraId="5F946690" w14:textId="3D16A23F" w:rsidR="000845F6" w:rsidRPr="00F566BF" w:rsidRDefault="00F208A7" w:rsidP="00395642">
      <w:pPr>
        <w:ind w:firstLine="567"/>
        <w:jc w:val="both"/>
        <w:rPr>
          <w:rFonts w:ascii="GHEA Grapalat" w:hAnsi="GHEA Grapalat" w:cs="Sylfaen"/>
          <w:sz w:val="20"/>
          <w:lang w:val="hy-AM"/>
        </w:rPr>
      </w:pPr>
      <w:r>
        <w:rPr>
          <w:rFonts w:ascii="GHEA Grapalat" w:hAnsi="GHEA Grapalat" w:cs="Sylfaen"/>
          <w:sz w:val="20"/>
          <w:lang w:val="hy-AM"/>
        </w:rPr>
        <w:t xml:space="preserve">  </w:t>
      </w:r>
      <w:r w:rsidR="009F21B2" w:rsidRPr="002D4DC4">
        <w:rPr>
          <w:rFonts w:ascii="GHEA Grapalat" w:hAnsi="GHEA Grapalat" w:cs="Sylfaen"/>
          <w:sz w:val="20"/>
          <w:lang w:val="hy-AM"/>
        </w:rPr>
        <w:t>4</w:t>
      </w:r>
      <w:r w:rsidR="003E3FD0" w:rsidRPr="00F566BF">
        <w:rPr>
          <w:rFonts w:ascii="GHEA Grapalat" w:hAnsi="GHEA Grapalat" w:cs="Sylfaen"/>
          <w:sz w:val="20"/>
          <w:lang w:val="hy-AM"/>
        </w:rPr>
        <w:t>)</w:t>
      </w:r>
      <w:r w:rsidR="000845F6" w:rsidRPr="00F566BF">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lang w:val="hy-AM"/>
        </w:rPr>
        <w:t xml:space="preserve">կնքվելիք </w:t>
      </w:r>
      <w:r w:rsidR="000845F6" w:rsidRPr="00F566BF">
        <w:rPr>
          <w:rFonts w:ascii="GHEA Grapalat" w:hAnsi="GHEA Grapalat" w:cs="Sylfaen"/>
          <w:sz w:val="20"/>
          <w:lang w:val="hy-AM"/>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24CCC8CC"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4478BB">
        <w:rPr>
          <w:rFonts w:ascii="GHEA Grapalat" w:hAnsi="GHEA Grapalat" w:cs="Sylfaen"/>
          <w:sz w:val="20"/>
          <w:lang w:val="hy-AM"/>
        </w:rPr>
        <w:t xml:space="preserve"> </w:t>
      </w:r>
      <w:r w:rsidR="004478BB" w:rsidRPr="009450C9">
        <w:rPr>
          <w:rFonts w:ascii="GHEA Grapalat" w:hAnsi="GHEA Grapalat"/>
          <w:b/>
          <w:sz w:val="20"/>
          <w:szCs w:val="20"/>
          <w:lang w:val="hy-AM"/>
        </w:rPr>
        <w:t>տոկոսային արտահայտությամբ</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8353F0" w:rsidR="00337F3C" w:rsidRPr="00F566BF" w:rsidRDefault="00BA64B8" w:rsidP="006C76D9">
      <w:pPr>
        <w:ind w:right="309"/>
        <w:jc w:val="both"/>
        <w:rPr>
          <w:rFonts w:ascii="GHEA Grapalat" w:hAnsi="GHEA Grapalat" w:cs="Sylfaen"/>
          <w:sz w:val="20"/>
          <w:lang w:val="es-ES"/>
        </w:rPr>
      </w:pPr>
      <w:r>
        <w:rPr>
          <w:rFonts w:ascii="GHEA Grapalat" w:hAnsi="GHEA Grapalat"/>
          <w:sz w:val="20"/>
          <w:lang w:val="hy-AM"/>
        </w:rPr>
        <w:lastRenderedPageBreak/>
        <w:t xml:space="preserve">         </w:t>
      </w:r>
      <w:r w:rsidR="00C8055A"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lang w:val="hy-AM"/>
        </w:rPr>
        <w:t>Մ</w:t>
      </w:r>
      <w:r w:rsidR="00A45946" w:rsidRPr="00F566BF">
        <w:rPr>
          <w:rFonts w:ascii="GHEA Grapalat" w:hAnsi="GHEA Grapalat" w:cs="Sylfaen"/>
          <w:sz w:val="20"/>
          <w:lang w:val="hy-AM"/>
        </w:rPr>
        <w:t xml:space="preserve">ասնակիցը գնային առաջարկը ներկայացնում է </w:t>
      </w:r>
      <w:r w:rsidR="006C76D9" w:rsidRPr="009450C9">
        <w:rPr>
          <w:rFonts w:ascii="GHEA Grapalat" w:hAnsi="GHEA Grapalat"/>
          <w:b/>
          <w:sz w:val="20"/>
          <w:szCs w:val="20"/>
          <w:lang w:val="hy-AM"/>
        </w:rPr>
        <w:t xml:space="preserve">տոկոսային արտահայտությամբ </w:t>
      </w:r>
      <w:r w:rsidR="006C76D9" w:rsidRPr="009450C9">
        <w:rPr>
          <w:rFonts w:ascii="GHEA Grapalat" w:hAnsi="GHEA Grapalat"/>
          <w:b/>
          <w:sz w:val="20"/>
          <w:szCs w:val="20"/>
          <w:lang w:val="es-ES"/>
        </w:rPr>
        <w:t>(</w:t>
      </w:r>
      <w:r w:rsidR="006C76D9" w:rsidRPr="009450C9">
        <w:rPr>
          <w:rFonts w:ascii="GHEA Grapalat" w:hAnsi="GHEA Grapalat"/>
          <w:b/>
          <w:sz w:val="20"/>
          <w:szCs w:val="20"/>
          <w:lang w:val="hy-AM"/>
        </w:rPr>
        <w:t>Համաձայն հավելված 2</w:t>
      </w:r>
      <w:r w:rsidR="006C76D9" w:rsidRPr="009450C9">
        <w:rPr>
          <w:rFonts w:ascii="GHEA Grapalat" w:hAnsi="GHEA Grapalat"/>
          <w:b/>
          <w:sz w:val="20"/>
          <w:szCs w:val="20"/>
          <w:lang w:val="es-ES"/>
        </w:rPr>
        <w:t>)</w:t>
      </w:r>
      <w:r w:rsidR="006C76D9" w:rsidRPr="009450C9">
        <w:rPr>
          <w:rFonts w:ascii="GHEA Grapalat" w:hAnsi="GHEA Grapalat" w:cs="Sylfaen"/>
          <w:sz w:val="20"/>
          <w:szCs w:val="20"/>
          <w:lang w:val="hy-AM"/>
        </w:rPr>
        <w:t>:</w:t>
      </w:r>
      <w:r w:rsidR="006C76D9">
        <w:rPr>
          <w:rFonts w:ascii="GHEA Grapalat" w:hAnsi="GHEA Grapalat" w:cs="Sylfaen"/>
          <w:sz w:val="20"/>
          <w:lang w:val="hy-AM"/>
        </w:rPr>
        <w:t xml:space="preserve"> </w:t>
      </w:r>
      <w:r w:rsidR="005855C3" w:rsidRPr="00BA64B8">
        <w:rPr>
          <w:rFonts w:ascii="GHEA Grapalat" w:hAnsi="GHEA Grapalat" w:cs="Sylfaen"/>
          <w:sz w:val="20"/>
          <w:lang w:val="hy-AM"/>
        </w:rPr>
        <w:t>Ա</w:t>
      </w:r>
      <w:r w:rsidR="005855C3" w:rsidRPr="00F566BF">
        <w:rPr>
          <w:rFonts w:ascii="GHEA Grapalat" w:hAnsi="GHEA Grapalat" w:cs="Sylfaen"/>
          <w:sz w:val="20"/>
          <w:lang w:val="hy-AM"/>
        </w:rPr>
        <w:t xml:space="preserve">րժեքի </w:t>
      </w:r>
      <w:r w:rsidR="00A45946" w:rsidRPr="00F566BF">
        <w:rPr>
          <w:rFonts w:ascii="GHEA Grapalat" w:hAnsi="GHEA Grapalat" w:cs="Sylfaen"/>
          <w:sz w:val="20"/>
          <w:lang w:val="hy-AM"/>
        </w:rPr>
        <w:t xml:space="preserve">բաղադրիչների հաշվարկ` բացվածք կամ այլ մանրամասներ չեն պահանջվում և ներկայացվում: Եթե </w:t>
      </w:r>
      <w:r w:rsidR="00220C7C" w:rsidRPr="00BA64B8">
        <w:rPr>
          <w:rFonts w:ascii="GHEA Grapalat" w:hAnsi="GHEA Grapalat" w:cs="Sylfaen"/>
          <w:sz w:val="20"/>
          <w:lang w:val="hy-AM"/>
        </w:rPr>
        <w:t>մ</w:t>
      </w:r>
      <w:r w:rsidR="00A45946" w:rsidRPr="00F566BF">
        <w:rPr>
          <w:rFonts w:ascii="GHEA Grapalat" w:hAnsi="GHEA Grapalat" w:cs="Sylfaen"/>
          <w:sz w:val="20"/>
          <w:lang w:val="hy-AM"/>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lang w:val="es-ES"/>
        </w:rPr>
        <w:t xml:space="preserve"> </w:t>
      </w:r>
      <w:r w:rsidR="008F409E" w:rsidRPr="009450C9">
        <w:rPr>
          <w:rFonts w:ascii="GHEA Grapalat" w:hAnsi="GHEA Grapalat"/>
          <w:b/>
          <w:bCs/>
          <w:sz w:val="20"/>
          <w:szCs w:val="20"/>
          <w:lang w:val="hy-AM"/>
        </w:rPr>
        <w:t xml:space="preserve">մասնակիցը գնային առաջարկը պետք է ներկայացնի սույն հրավերի հավելված </w:t>
      </w:r>
      <w:r w:rsidR="008F409E">
        <w:rPr>
          <w:rFonts w:ascii="GHEA Grapalat" w:hAnsi="GHEA Grapalat"/>
          <w:b/>
          <w:bCs/>
          <w:sz w:val="20"/>
          <w:szCs w:val="20"/>
          <w:lang w:val="hy-AM"/>
        </w:rPr>
        <w:t>2</w:t>
      </w:r>
      <w:r w:rsidR="008F409E" w:rsidRPr="009450C9">
        <w:rPr>
          <w:rFonts w:ascii="GHEA Grapalat" w:hAnsi="GHEA Grapalat"/>
          <w:b/>
          <w:bCs/>
          <w:sz w:val="20"/>
          <w:szCs w:val="20"/>
          <w:lang w:val="hy-AM"/>
        </w:rPr>
        <w:t>-ում սահմանված օրինակելի ձևաչափի համաձայն</w:t>
      </w:r>
      <w:r w:rsidR="006C76D9" w:rsidRPr="009450C9">
        <w:rPr>
          <w:rFonts w:ascii="GHEA Grapalat" w:hAnsi="GHEA Grapalat"/>
          <w:b/>
          <w:bCs/>
          <w:sz w:val="20"/>
          <w:szCs w:val="20"/>
          <w:lang w:val="hy-AM"/>
        </w:rPr>
        <w:t>:</w:t>
      </w:r>
      <w:r w:rsidR="00A45946" w:rsidRPr="00F566BF">
        <w:rPr>
          <w:rFonts w:ascii="GHEA Grapalat" w:hAnsi="GHEA Grapalat" w:cs="Sylfaen"/>
          <w:sz w:val="20"/>
          <w:lang w:val="es-ES"/>
        </w:rPr>
        <w:t xml:space="preserve"> </w:t>
      </w:r>
      <w:proofErr w:type="spellStart"/>
      <w:r w:rsidR="00337F3C" w:rsidRPr="00F566BF">
        <w:rPr>
          <w:rFonts w:ascii="GHEA Grapalat" w:hAnsi="GHEA Grapalat" w:cs="Sylfaen"/>
          <w:sz w:val="20"/>
          <w:lang w:val="es-ES"/>
        </w:rPr>
        <w:t>Ընդ</w:t>
      </w:r>
      <w:proofErr w:type="spellEnd"/>
      <w:r w:rsidR="00337F3C" w:rsidRPr="00F566BF">
        <w:rPr>
          <w:rFonts w:ascii="GHEA Grapalat" w:hAnsi="GHEA Grapalat" w:cs="Sylfaen"/>
          <w:sz w:val="20"/>
          <w:lang w:val="es-ES"/>
        </w:rPr>
        <w:t xml:space="preserve"> </w:t>
      </w:r>
      <w:proofErr w:type="spellStart"/>
      <w:r w:rsidR="00337F3C" w:rsidRPr="00F566BF">
        <w:rPr>
          <w:rFonts w:ascii="GHEA Grapalat" w:hAnsi="GHEA Grapalat" w:cs="Sylfaen"/>
          <w:sz w:val="20"/>
          <w:lang w:val="es-ES"/>
        </w:rPr>
        <w:t>որում</w:t>
      </w:r>
      <w:proofErr w:type="spellEnd"/>
      <w:r w:rsidR="00337F3C" w:rsidRPr="00F566BF">
        <w:rPr>
          <w:rFonts w:ascii="GHEA Grapalat" w:hAnsi="GHEA Grapalat" w:cs="Sylfaen"/>
          <w:sz w:val="20"/>
          <w:lang w:val="es-ES"/>
        </w:rPr>
        <w:t>՝</w:t>
      </w:r>
    </w:p>
    <w:p w14:paraId="3B17C053" w14:textId="77777777" w:rsidR="00337F3C"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2AC689F3" w14:textId="77777777" w:rsidR="008F409E" w:rsidRPr="00EE6E36" w:rsidRDefault="008F409E" w:rsidP="008F409E">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բ. </w:t>
      </w:r>
      <w:r>
        <w:rPr>
          <w:rFonts w:ascii="GHEA Grapalat" w:hAnsi="GHEA Grapalat" w:cs="Sylfaen"/>
          <w:b/>
          <w:bCs/>
          <w:sz w:val="20"/>
          <w:szCs w:val="24"/>
          <w:lang w:val="hy-AM" w:eastAsia="en-US"/>
        </w:rPr>
        <w:t>Ծառայությունների մատուցման</w:t>
      </w:r>
      <w:r w:rsidRPr="00EE6E36">
        <w:rPr>
          <w:rFonts w:ascii="GHEA Grapalat" w:hAnsi="GHEA Grapalat" w:cs="Sylfaen"/>
          <w:b/>
          <w:bCs/>
          <w:sz w:val="20"/>
          <w:szCs w:val="24"/>
          <w:lang w:val="hy-AM" w:eastAsia="en-US"/>
        </w:rPr>
        <w:t xml:space="preserve">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1DA6EAC6" w14:textId="77777777" w:rsidR="008F409E" w:rsidRPr="005E00F2" w:rsidRDefault="008F409E" w:rsidP="008F409E">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ՄԳ-ն ընտրված մասնակցի առաջարկած գինն </w:t>
      </w:r>
      <w:r w:rsidRPr="005E00F2">
        <w:rPr>
          <w:rFonts w:ascii="GHEA Grapalat" w:hAnsi="GHEA Grapalat" w:cs="Sylfaen"/>
          <w:b/>
          <w:bCs/>
          <w:sz w:val="20"/>
          <w:szCs w:val="24"/>
          <w:lang w:val="hy-AM" w:eastAsia="en-US"/>
        </w:rPr>
        <w:t xml:space="preserve">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278969F3" w14:textId="77777777" w:rsidR="008F409E" w:rsidRPr="00EE6E36" w:rsidRDefault="008F409E" w:rsidP="008F409E">
      <w:pPr>
        <w:pStyle w:val="norm"/>
        <w:spacing w:line="240" w:lineRule="auto"/>
        <w:ind w:firstLine="567"/>
        <w:rPr>
          <w:rFonts w:ascii="GHEA Grapalat" w:hAnsi="GHEA Grapalat" w:cs="Sylfaen"/>
          <w:b/>
          <w:bCs/>
          <w:sz w:val="20"/>
          <w:szCs w:val="24"/>
          <w:lang w:val="hy-AM" w:eastAsia="en-US"/>
        </w:rPr>
      </w:pPr>
      <w:r w:rsidRPr="005E00F2">
        <w:rPr>
          <w:rFonts w:ascii="GHEA Grapalat" w:hAnsi="GHEA Grapalat" w:cs="Sylfaen"/>
          <w:b/>
          <w:bCs/>
          <w:sz w:val="20"/>
          <w:szCs w:val="24"/>
          <w:lang w:val="hy-AM" w:eastAsia="en-US"/>
        </w:rPr>
        <w:t xml:space="preserve">ՆԳ-ն սույն հրավերով հրապարակված </w:t>
      </w:r>
      <w:r>
        <w:rPr>
          <w:rFonts w:ascii="GHEA Grapalat" w:hAnsi="GHEA Grapalat" w:cs="Sylfaen"/>
          <w:b/>
          <w:bCs/>
          <w:sz w:val="20"/>
          <w:szCs w:val="24"/>
          <w:lang w:val="hy-AM" w:eastAsia="en-US"/>
        </w:rPr>
        <w:t>ծառայությունների մատուցման</w:t>
      </w:r>
      <w:r w:rsidRPr="005E00F2">
        <w:rPr>
          <w:rFonts w:ascii="GHEA Grapalat" w:hAnsi="GHEA Grapalat" w:cs="Sylfaen"/>
          <w:b/>
          <w:bCs/>
          <w:sz w:val="20"/>
          <w:szCs w:val="24"/>
          <w:lang w:val="hy-AM" w:eastAsia="en-US"/>
        </w:rPr>
        <w:t xml:space="preserve"> նախահաշվային գինն 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5DB255B5" w14:textId="77777777" w:rsidR="008F409E" w:rsidRPr="00EE6E36" w:rsidRDefault="008F409E" w:rsidP="008F409E">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ԿԾ-ն տվյալ կատարողական ակտով ներկայացված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ծավալն է՝ գումարային արտահայտությամբ.</w:t>
      </w:r>
    </w:p>
    <w:p w14:paraId="1D8EF711" w14:textId="77777777" w:rsidR="008F409E" w:rsidRDefault="008F409E" w:rsidP="008F409E">
      <w:pPr>
        <w:pStyle w:val="norm"/>
        <w:spacing w:line="240" w:lineRule="auto"/>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ՎԳ –ն ծավալաթերթ-նախահաշվով սահմանված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դիմաց վճարվող գումարն է:</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14A56490" w14:textId="0E86221B"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6C76D9">
        <w:rPr>
          <w:rFonts w:ascii="GHEA Grapalat" w:hAnsi="GHEA Grapalat"/>
          <w:sz w:val="20"/>
          <w:lang w:val="hy-AM"/>
        </w:rPr>
        <w:t xml:space="preserve"> </w:t>
      </w:r>
      <w:r w:rsidR="006C76D9" w:rsidRPr="009450C9">
        <w:rPr>
          <w:rFonts w:ascii="GHEA Grapalat" w:hAnsi="GHEA Grapalat"/>
          <w:b/>
          <w:sz w:val="20"/>
          <w:szCs w:val="18"/>
          <w:lang w:val="hy-AM"/>
        </w:rPr>
        <w:t>տոկոսային արտահայտությամբ</w:t>
      </w:r>
      <w:r w:rsidR="006C76D9" w:rsidRPr="009450C9">
        <w:rPr>
          <w:rFonts w:ascii="GHEA Grapalat" w:hAnsi="GHEA Grapalat"/>
          <w:sz w:val="18"/>
          <w:szCs w:val="18"/>
          <w:lang w:val="es-ES"/>
        </w:rPr>
        <w:t xml:space="preserve"> </w:t>
      </w:r>
      <w:r w:rsidR="006C76D9" w:rsidRPr="009450C9">
        <w:rPr>
          <w:rFonts w:ascii="GHEA Grapalat" w:hAnsi="GHEA Grapalat"/>
          <w:b/>
          <w:sz w:val="20"/>
          <w:lang w:val="es-ES"/>
        </w:rPr>
        <w:t>(</w:t>
      </w:r>
      <w:r w:rsidR="006C76D9" w:rsidRPr="009450C9">
        <w:rPr>
          <w:rFonts w:ascii="GHEA Grapalat" w:hAnsi="GHEA Grapalat"/>
          <w:b/>
          <w:sz w:val="20"/>
          <w:lang w:val="hy-AM"/>
        </w:rPr>
        <w:t xml:space="preserve">Համաձայն հավելված </w:t>
      </w:r>
      <w:r w:rsidR="00BA64B8">
        <w:rPr>
          <w:rFonts w:ascii="GHEA Grapalat" w:hAnsi="GHEA Grapalat"/>
          <w:b/>
          <w:sz w:val="20"/>
          <w:lang w:val="hy-AM"/>
        </w:rPr>
        <w:t>2</w:t>
      </w:r>
      <w:r w:rsidR="006C76D9" w:rsidRPr="009450C9">
        <w:rPr>
          <w:rFonts w:ascii="GHEA Grapalat" w:hAnsi="GHEA Grapalat"/>
          <w:b/>
          <w:sz w:val="20"/>
          <w:lang w:val="es-ES"/>
        </w:rPr>
        <w:t>)</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Default="00220C7C" w:rsidP="00EF3662">
      <w:pPr>
        <w:pStyle w:val="BodyTextIndent"/>
        <w:spacing w:line="240" w:lineRule="auto"/>
        <w:ind w:firstLine="567"/>
        <w:rPr>
          <w:rFonts w:ascii="GHEA Grapalat" w:hAnsi="GHEA Grapalat" w:cs="Sylfaen"/>
          <w:i w:val="0"/>
          <w:szCs w:val="24"/>
          <w:lang w:val="hy-AM"/>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2438A799" w14:textId="77777777" w:rsidR="00551E0E" w:rsidRDefault="00551E0E" w:rsidP="00EF3662">
      <w:pPr>
        <w:pStyle w:val="BodyTextIndent"/>
        <w:spacing w:line="240" w:lineRule="auto"/>
        <w:ind w:firstLine="567"/>
        <w:rPr>
          <w:rFonts w:ascii="GHEA Grapalat" w:hAnsi="GHEA Grapalat" w:cs="Sylfaen"/>
          <w:i w:val="0"/>
          <w:szCs w:val="24"/>
          <w:lang w:val="hy-AM"/>
        </w:rPr>
      </w:pP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7D10D05" w14:textId="14C6CCF2" w:rsidR="00096865" w:rsidRPr="00F566BF" w:rsidRDefault="00FD2748" w:rsidP="00EF3662">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proofErr w:type="spellStart"/>
      <w:r w:rsidR="004C3803" w:rsidRPr="00F566BF">
        <w:rPr>
          <w:rFonts w:ascii="GHEA Grapalat" w:hAnsi="GHEA Grapalat" w:cs="Sylfaen"/>
          <w:szCs w:val="24"/>
          <w:lang w:val="en-US"/>
        </w:rPr>
        <w:t>համակարգի</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միջոցով</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օրվանից</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հաշված</w:t>
      </w:r>
      <w:r w:rsidR="004C3803" w:rsidRPr="00F566BF">
        <w:rPr>
          <w:rFonts w:ascii="GHEA Grapalat" w:hAnsi="GHEA Grapalat" w:cs="Sylfaen"/>
          <w:szCs w:val="24"/>
        </w:rPr>
        <w:t xml:space="preserve"> </w:t>
      </w:r>
      <w:r w:rsidR="00CF5094" w:rsidRPr="00CF5094">
        <w:rPr>
          <w:rFonts w:ascii="GHEA Grapalat" w:hAnsi="GHEA Grapalat"/>
          <w:b/>
        </w:rPr>
        <w:t>մինչև 202</w:t>
      </w:r>
      <w:r w:rsidR="00CF5094" w:rsidRPr="00CF5094">
        <w:rPr>
          <w:rFonts w:ascii="GHEA Grapalat" w:hAnsi="GHEA Grapalat"/>
          <w:b/>
          <w:lang w:val="hy-AM"/>
        </w:rPr>
        <w:t>4</w:t>
      </w:r>
      <w:r w:rsidR="00CF5094" w:rsidRPr="00CF5094">
        <w:rPr>
          <w:rFonts w:ascii="GHEA Grapalat" w:hAnsi="GHEA Grapalat"/>
          <w:b/>
        </w:rPr>
        <w:t xml:space="preserve"> թվականի </w:t>
      </w:r>
      <w:r w:rsidR="002039AC">
        <w:rPr>
          <w:rFonts w:ascii="GHEA Grapalat" w:hAnsi="GHEA Grapalat"/>
          <w:b/>
        </w:rPr>
        <w:t>սեպտեմբերի</w:t>
      </w:r>
      <w:r w:rsidR="00CF5094" w:rsidRPr="00CF5094">
        <w:rPr>
          <w:rFonts w:ascii="GHEA Grapalat" w:hAnsi="GHEA Grapalat"/>
          <w:b/>
        </w:rPr>
        <w:t xml:space="preserve"> </w:t>
      </w:r>
      <w:r w:rsidR="003E2D55">
        <w:rPr>
          <w:rFonts w:ascii="GHEA Grapalat" w:hAnsi="GHEA Grapalat"/>
          <w:b/>
        </w:rPr>
        <w:t>20</w:t>
      </w:r>
      <w:r w:rsidR="00FE181E" w:rsidRPr="00CF5094">
        <w:rPr>
          <w:rFonts w:ascii="GHEA Grapalat" w:hAnsi="GHEA Grapalat"/>
          <w:b/>
          <w:lang w:val="hy-AM"/>
        </w:rPr>
        <w:t>-</w:t>
      </w:r>
      <w:r w:rsidR="004C5289" w:rsidRPr="00CF5094">
        <w:rPr>
          <w:rFonts w:ascii="GHEA Grapalat" w:hAnsi="GHEA Grapalat"/>
          <w:b/>
          <w:lang w:val="hy-AM"/>
        </w:rPr>
        <w:t>ին</w:t>
      </w:r>
      <w:r w:rsidR="00FE181E" w:rsidRPr="00CF5094">
        <w:rPr>
          <w:rFonts w:ascii="GHEA Grapalat" w:hAnsi="GHEA Grapalat"/>
          <w:b/>
          <w:lang w:val="hy-AM"/>
        </w:rPr>
        <w:t>, ժամը 11:00</w:t>
      </w:r>
      <w:r w:rsidR="00FE181E" w:rsidRPr="00CF5094">
        <w:rPr>
          <w:rFonts w:ascii="GHEA Grapalat" w:hAnsi="GHEA Grapalat" w:cs="Sylfaen"/>
          <w:szCs w:val="24"/>
        </w:rPr>
        <w:t>-</w:t>
      </w:r>
      <w:r w:rsidR="00FE181E" w:rsidRPr="005E1F72">
        <w:rPr>
          <w:rFonts w:ascii="GHEA Grapalat" w:hAnsi="GHEA Grapalat" w:cs="Sylfaen"/>
          <w:szCs w:val="24"/>
          <w:lang w:val="en-US"/>
        </w:rPr>
        <w:t>ի</w:t>
      </w:r>
      <w:r w:rsidR="00FE181E" w:rsidRPr="005E1F72">
        <w:rPr>
          <w:rFonts w:ascii="GHEA Grapalat" w:hAnsi="GHEA Grapalat" w:cs="Sylfaen"/>
          <w:szCs w:val="24"/>
          <w:lang w:val="ru-RU"/>
        </w:rPr>
        <w:t>ն։</w:t>
      </w:r>
    </w:p>
    <w:p w14:paraId="49ED33DC" w14:textId="0F3A2A41"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0019731E" w:rsidRPr="00CD5A94">
        <w:rPr>
          <w:rFonts w:ascii="GHEA Grapalat" w:hAnsi="GHEA Grapalat"/>
          <w:b/>
          <w:sz w:val="20"/>
          <w:szCs w:val="20"/>
          <w:lang w:val="af-ZA"/>
        </w:rPr>
        <w:t>տոկոսային արտահայտությամբ,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2F07985A"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lastRenderedPageBreak/>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r w:rsidR="005E7094" w:rsidRPr="00845323">
        <w:rPr>
          <w:rFonts w:ascii="GHEA Grapalat" w:hAnsi="GHEA Grapalat" w:cs="GHEA Grapalat"/>
          <w:b/>
          <w:bCs/>
          <w:color w:val="000000"/>
          <w:sz w:val="20"/>
          <w:szCs w:val="20"/>
          <w:lang w:val="af-ZA"/>
        </w:rPr>
        <w:t>գնային առաջարկները տոկոսային արտահայտությամբ</w:t>
      </w:r>
      <w:r w:rsidR="005E7094">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4727BBF3"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981CC0" w:rsidRPr="003B59E7">
        <w:rPr>
          <w:rFonts w:ascii="GHEA Grapalat" w:hAnsi="GHEA Grapalat" w:cs="Sylfaen"/>
          <w:b/>
          <w:bCs/>
          <w:lang w:val="ru-RU"/>
        </w:rPr>
        <w:t>նվազագույն</w:t>
      </w:r>
      <w:r w:rsidR="00981CC0" w:rsidRPr="003B59E7">
        <w:rPr>
          <w:rFonts w:ascii="GHEA Grapalat" w:hAnsi="GHEA Grapalat" w:cs="Sylfaen"/>
          <w:b/>
          <w:bCs/>
          <w:lang w:val="hy-AM"/>
        </w:rPr>
        <w:t xml:space="preserve"> գնային առաջարկ՝</w:t>
      </w:r>
      <w:r w:rsidR="00981CC0" w:rsidRPr="003B59E7">
        <w:rPr>
          <w:rFonts w:ascii="GHEA Grapalat" w:hAnsi="GHEA Grapalat" w:cs="GHEA Grapalat"/>
          <w:b/>
          <w:bCs/>
          <w:color w:val="000000"/>
        </w:rPr>
        <w:t xml:space="preserve"> տոկոսային արտահայտությամբ</w:t>
      </w:r>
      <w:r w:rsidR="00981CC0" w:rsidRPr="00845323">
        <w:rPr>
          <w:rFonts w:ascii="GHEA Grapalat" w:hAnsi="GHEA Grapalat" w:cs="Sylfaen"/>
        </w:rPr>
        <w:t xml:space="preserve"> </w:t>
      </w:r>
      <w:r w:rsidR="004C5CE8" w:rsidRPr="00845323">
        <w:rPr>
          <w:rFonts w:ascii="GHEA Grapalat" w:hAnsi="GHEA Grapalat" w:cs="Sylfaen"/>
          <w:lang w:val="ru-RU"/>
        </w:rPr>
        <w:t>առաջարկ</w:t>
      </w:r>
      <w:r w:rsidR="004C5CE8" w:rsidRPr="00845323">
        <w:rPr>
          <w:rFonts w:ascii="GHEA Grapalat" w:hAnsi="GHEA Grapalat" w:cs="Sylfaen"/>
        </w:rPr>
        <w:t xml:space="preserve"> </w:t>
      </w:r>
      <w:r w:rsidR="004C5CE8" w:rsidRPr="00845323">
        <w:rPr>
          <w:rFonts w:ascii="GHEA Grapalat" w:hAnsi="GHEA Grapalat" w:cs="Sylfaen"/>
          <w:lang w:val="ru-RU"/>
        </w:rPr>
        <w:t>ներկայացրած</w:t>
      </w:r>
      <w:r w:rsidR="004C5CE8" w:rsidRPr="00845323">
        <w:rPr>
          <w:rFonts w:ascii="GHEA Grapalat" w:hAnsi="GHEA Grapalat" w:cs="Sylfaen"/>
        </w:rPr>
        <w:t xml:space="preserve"> </w:t>
      </w:r>
      <w:r w:rsidR="004C5CE8" w:rsidRPr="00845323">
        <w:rPr>
          <w:rFonts w:ascii="GHEA Grapalat" w:hAnsi="GHEA Grapalat" w:cs="Sylfaen"/>
          <w:lang w:val="en-US"/>
        </w:rPr>
        <w:t>մ</w:t>
      </w:r>
      <w:r w:rsidR="004C5CE8" w:rsidRPr="00845323">
        <w:rPr>
          <w:rFonts w:ascii="GHEA Grapalat" w:hAnsi="GHEA Grapalat" w:cs="Sylfaen"/>
          <w:lang w:val="ru-RU"/>
        </w:rPr>
        <w:t>ասնակցին</w:t>
      </w:r>
      <w:r w:rsidR="004C5CE8" w:rsidRPr="00845323">
        <w:rPr>
          <w:rFonts w:ascii="GHEA Grapalat" w:hAnsi="GHEA Grapalat" w:cs="Sylfaen"/>
        </w:rPr>
        <w:t xml:space="preserve"> </w:t>
      </w:r>
      <w:r w:rsidR="004C5CE8" w:rsidRPr="00845323">
        <w:rPr>
          <w:rFonts w:ascii="GHEA Grapalat" w:hAnsi="GHEA Grapalat" w:cs="Sylfaen"/>
          <w:lang w:val="ru-RU"/>
        </w:rPr>
        <w:t>նախապատվություն</w:t>
      </w:r>
      <w:r w:rsidR="004C5CE8" w:rsidRPr="00845323">
        <w:rPr>
          <w:rFonts w:ascii="GHEA Grapalat" w:hAnsi="GHEA Grapalat" w:cs="Sylfaen"/>
        </w:rPr>
        <w:t xml:space="preserve"> </w:t>
      </w:r>
      <w:r w:rsidR="004C5CE8" w:rsidRPr="00845323">
        <w:rPr>
          <w:rFonts w:ascii="GHEA Grapalat" w:hAnsi="GHEA Grapalat" w:cs="Sylfaen"/>
          <w:lang w:val="ru-RU"/>
        </w:rPr>
        <w:t>տալու</w:t>
      </w:r>
      <w:r w:rsidR="004C5CE8" w:rsidRPr="00845323">
        <w:rPr>
          <w:rFonts w:ascii="GHEA Grapalat" w:hAnsi="GHEA Grapalat" w:cs="Sylfaen"/>
        </w:rPr>
        <w:t xml:space="preserve"> </w:t>
      </w:r>
      <w:r w:rsidR="004C5CE8" w:rsidRPr="00845323">
        <w:rPr>
          <w:rFonts w:ascii="GHEA Grapalat" w:hAnsi="GHEA Grapalat" w:cs="Sylfaen"/>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122E1E">
        <w:rPr>
          <w:rFonts w:ascii="GHEA Grapalat" w:hAnsi="GHEA Grapalat" w:cs="Sylfaen"/>
          <w:lang w:val="hy-AM"/>
        </w:rPr>
        <w:t xml:space="preserve"> </w:t>
      </w:r>
      <w:r w:rsidR="00122E1E" w:rsidRPr="00845323">
        <w:rPr>
          <w:rFonts w:ascii="GHEA Grapalat" w:hAnsi="GHEA Grapalat" w:cs="GHEA Grapalat"/>
          <w:b/>
          <w:bCs/>
          <w:color w:val="000000"/>
        </w:rPr>
        <w:t>տոկոսային արտահայտությամբ</w:t>
      </w:r>
      <w:r w:rsidR="00122E1E" w:rsidRPr="00845323">
        <w:rPr>
          <w:rFonts w:ascii="GHEA Grapalat" w:hAnsi="GHEA Grapalat" w:cs="Sylfaen"/>
          <w:lang w:val="hy-AM"/>
        </w:rPr>
        <w:t>:</w:t>
      </w:r>
    </w:p>
    <w:p w14:paraId="640B7DFE" w14:textId="72A8F7C3" w:rsidR="00096865" w:rsidRPr="00F566BF" w:rsidRDefault="00FD274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առաջարկվող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գները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երկու</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արժույթներով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համեմատվում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Հայաստանի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Հանրապետության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դրամով</w:t>
      </w:r>
      <w:r w:rsidR="00096865" w:rsidRPr="00F566BF">
        <w:rPr>
          <w:rFonts w:ascii="GHEA Grapalat" w:hAnsi="GHEA Grapalat" w:cs="Sylfaen"/>
          <w:i w:val="0"/>
          <w:szCs w:val="24"/>
          <w:lang w:val="af-ZA"/>
        </w:rPr>
        <w:t xml:space="preserve">` </w:t>
      </w:r>
      <w:r w:rsidR="00981CC0" w:rsidRPr="004B52EC">
        <w:rPr>
          <w:rFonts w:ascii="GHEA Grapalat" w:hAnsi="GHEA Grapalat" w:cs="Sylfaen"/>
          <w:b/>
          <w:i w:val="0"/>
          <w:lang w:val="hy-AM"/>
        </w:rPr>
        <w:t>ՀՀ Կենտրոնական բանկի կողմից</w:t>
      </w:r>
      <w:r w:rsidR="00981CC0">
        <w:rPr>
          <w:rFonts w:ascii="GHEA Grapalat" w:hAnsi="GHEA Grapalat" w:cs="Sylfaen"/>
          <w:b/>
          <w:i w:val="0"/>
          <w:lang w:val="hy-AM"/>
        </w:rPr>
        <w:t xml:space="preserve"> հայտերի բացման օրվա դրությամբ</w:t>
      </w:r>
      <w:r w:rsidR="00981CC0" w:rsidRPr="004B52EC">
        <w:rPr>
          <w:rFonts w:ascii="GHEA Grapalat" w:hAnsi="GHEA Grapalat" w:cs="Sylfaen"/>
          <w:b/>
          <w:i w:val="0"/>
          <w:lang w:val="hy-AM"/>
        </w:rPr>
        <w:t xml:space="preserve"> սահմանված</w:t>
      </w:r>
      <w:r w:rsidR="00981CC0">
        <w:rPr>
          <w:rStyle w:val="FootnoteReference"/>
          <w:rFonts w:ascii="GHEA Grapalat" w:hAnsi="GHEA Grapalat" w:cs="Sylfaen"/>
          <w:i w:val="0"/>
          <w:szCs w:val="24"/>
          <w:lang w:val="af-ZA"/>
        </w:rPr>
        <w:t xml:space="preserve"> </w:t>
      </w:r>
      <w:r w:rsidR="00954C1B">
        <w:rPr>
          <w:rStyle w:val="FootnoteReference"/>
          <w:rFonts w:ascii="GHEA Grapalat" w:hAnsi="GHEA Grapalat" w:cs="Sylfaen"/>
          <w:i w:val="0"/>
          <w:szCs w:val="24"/>
          <w:lang w:val="af-ZA"/>
        </w:rPr>
        <w:footnoteReference w:id="4"/>
      </w:r>
      <w:r w:rsidR="00F11794" w:rsidRPr="00954C1B">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փոխարժեքով</w:t>
      </w:r>
      <w:r w:rsidR="004D5671" w:rsidRPr="00F566BF">
        <w:rPr>
          <w:rFonts w:ascii="GHEA Grapalat" w:hAnsi="GHEA Grapalat" w:cs="Sylfaen"/>
          <w:i w:val="0"/>
          <w:szCs w:val="24"/>
          <w:lang w:val="ru-RU"/>
        </w:rPr>
        <w:t>։</w:t>
      </w:r>
      <w:r w:rsidR="00507FEA" w:rsidRPr="00F566BF">
        <w:rPr>
          <w:rFonts w:ascii="GHEA Grapalat" w:hAnsi="GHEA Grapalat" w:cs="Sylfaen"/>
          <w:i w:val="0"/>
          <w:szCs w:val="24"/>
          <w:lang w:val="af-ZA"/>
        </w:rPr>
        <w:t xml:space="preserve"> </w:t>
      </w:r>
    </w:p>
    <w:p w14:paraId="12E71D29" w14:textId="67E99F21" w:rsidR="009B6D58" w:rsidRPr="00F566BF" w:rsidRDefault="00BD1B59" w:rsidP="00BD1B59">
      <w:pPr>
        <w:pStyle w:val="norm"/>
        <w:spacing w:line="240" w:lineRule="auto"/>
        <w:ind w:firstLine="0"/>
        <w:rPr>
          <w:rFonts w:ascii="GHEA Grapalat" w:hAnsi="GHEA Grapalat" w:cs="Sylfaen"/>
          <w:sz w:val="20"/>
          <w:szCs w:val="24"/>
          <w:lang w:val="af-ZA" w:eastAsia="en-US"/>
        </w:rPr>
      </w:pPr>
      <w:r>
        <w:rPr>
          <w:rFonts w:ascii="GHEA Grapalat" w:hAnsi="GHEA Grapalat"/>
          <w:sz w:val="20"/>
          <w:lang w:val="hy-AM" w:eastAsia="x-none"/>
        </w:rPr>
        <w:t xml:space="preserve">           </w:t>
      </w:r>
      <w:r w:rsidR="00FD2748"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BD1B59">
        <w:rPr>
          <w:rFonts w:ascii="GHEA Grapalat" w:hAnsi="GHEA Grapalat" w:cs="Sylfaen"/>
          <w:sz w:val="20"/>
          <w:szCs w:val="24"/>
          <w:lang w:val="hy-AM" w:eastAsia="en-US"/>
        </w:rPr>
        <w:t>անձնաժողովը</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հրավերի</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պահանջների</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նկատմամբ</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բավարար</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գնահատված</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հայտեր</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ներկայացրած</w:t>
      </w:r>
      <w:r w:rsidR="00973FB1" w:rsidRPr="00F566BF">
        <w:rPr>
          <w:rFonts w:ascii="GHEA Grapalat" w:hAnsi="GHEA Grapalat" w:cs="Sylfaen"/>
          <w:sz w:val="20"/>
          <w:szCs w:val="24"/>
          <w:lang w:val="af-ZA" w:eastAsia="en-US"/>
        </w:rPr>
        <w:t xml:space="preserve"> </w:t>
      </w:r>
      <w:r w:rsidR="00FD2748" w:rsidRPr="00BD1B59">
        <w:rPr>
          <w:rFonts w:ascii="GHEA Grapalat" w:hAnsi="GHEA Grapalat" w:cs="Sylfaen"/>
          <w:sz w:val="20"/>
          <w:szCs w:val="24"/>
          <w:lang w:val="hy-AM" w:eastAsia="en-US"/>
        </w:rPr>
        <w:t>մ</w:t>
      </w:r>
      <w:r w:rsidR="00973FB1" w:rsidRPr="00BD1B59">
        <w:rPr>
          <w:rFonts w:ascii="GHEA Grapalat" w:hAnsi="GHEA Grapalat" w:cs="Sylfaen"/>
          <w:sz w:val="20"/>
          <w:szCs w:val="24"/>
          <w:lang w:val="hy-AM" w:eastAsia="en-US"/>
        </w:rPr>
        <w:t>ասնակիցներից</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որոշում</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և</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հայտարարում</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r w:rsidR="00973FB1" w:rsidRPr="00BD1B59">
        <w:rPr>
          <w:rFonts w:ascii="GHEA Grapalat" w:hAnsi="GHEA Grapalat" w:cs="Sylfaen"/>
          <w:sz w:val="20"/>
          <w:szCs w:val="24"/>
          <w:lang w:val="hy-AM"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Առաջարկված</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նվազագույն</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գների</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հավասարության</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դեպքում</w:t>
      </w:r>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325C3C49"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w:t>
      </w:r>
      <w:r w:rsidR="007B6811" w:rsidRPr="00F566BF">
        <w:rPr>
          <w:rFonts w:ascii="GHEA Grapalat" w:hAnsi="GHEA Grapalat"/>
          <w:sz w:val="20"/>
          <w:szCs w:val="20"/>
          <w:lang w:val="af-ZA" w:eastAsia="x-none"/>
        </w:rPr>
        <w:lastRenderedPageBreak/>
        <w:t xml:space="preserve">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6"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77777777"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xml:space="preserve">, ներառյալ եթե մասնակիցը սույն </w:t>
      </w:r>
      <w:r w:rsidR="001C0B2D" w:rsidRPr="00F566BF">
        <w:rPr>
          <w:rFonts w:ascii="GHEA Grapalat" w:hAnsi="GHEA Grapalat" w:cs="Sylfaen"/>
          <w:sz w:val="20"/>
          <w:szCs w:val="24"/>
          <w:lang w:val="hy-AM" w:eastAsia="en-US"/>
        </w:rPr>
        <w:t xml:space="preserve">հրավերով </w:t>
      </w:r>
      <w:r w:rsidR="00D14B02" w:rsidRPr="00F566BF">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F566BF"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77777777" w:rsidR="003D0C33" w:rsidRPr="009E1D1C" w:rsidRDefault="008769B4" w:rsidP="00EF3662">
      <w:pPr>
        <w:ind w:firstLine="375"/>
        <w:jc w:val="both"/>
        <w:rPr>
          <w:rFonts w:ascii="GHEA Grapalat" w:hAnsi="GHEA Grapalat" w:cs="Sylfaen"/>
          <w:sz w:val="20"/>
          <w:lang w:val="hy-AM"/>
        </w:rPr>
      </w:pPr>
      <w:r w:rsidRPr="00F566BF">
        <w:rPr>
          <w:rFonts w:ascii="GHEA Grapalat" w:hAnsi="GHEA Grapalat"/>
          <w:lang w:val="af-ZA"/>
        </w:rPr>
        <w:tab/>
      </w:r>
      <w:r w:rsidR="00A150A9" w:rsidRPr="00F566BF">
        <w:rPr>
          <w:rFonts w:ascii="GHEA Grapalat" w:hAnsi="GHEA Grapalat" w:cs="Sylfaen"/>
          <w:sz w:val="20"/>
          <w:lang w:val="af-ZA"/>
        </w:rPr>
        <w:t>8</w:t>
      </w:r>
      <w:r w:rsidR="0036230B" w:rsidRPr="00F566BF">
        <w:rPr>
          <w:rFonts w:ascii="GHEA Grapalat" w:hAnsi="GHEA Grapalat" w:cs="Sylfaen"/>
          <w:sz w:val="20"/>
          <w:lang w:val="af-ZA"/>
        </w:rPr>
        <w:t>.</w:t>
      </w:r>
      <w:r w:rsidR="009D03A4" w:rsidRPr="00F566BF">
        <w:rPr>
          <w:rFonts w:ascii="GHEA Grapalat" w:hAnsi="GHEA Grapalat" w:cs="Sylfaen"/>
          <w:sz w:val="20"/>
          <w:lang w:val="af-ZA"/>
        </w:rPr>
        <w:t>1</w:t>
      </w:r>
      <w:r w:rsidR="00B56A92">
        <w:rPr>
          <w:rFonts w:ascii="GHEA Grapalat" w:hAnsi="GHEA Grapalat" w:cs="Sylfaen"/>
          <w:sz w:val="20"/>
          <w:lang w:val="af-ZA"/>
        </w:rPr>
        <w:t>4</w:t>
      </w:r>
      <w:r w:rsidR="009D03A4" w:rsidRPr="00F566BF">
        <w:rPr>
          <w:rFonts w:ascii="GHEA Grapalat" w:hAnsi="GHEA Grapalat" w:cs="Sylfaen"/>
          <w:sz w:val="20"/>
          <w:lang w:val="af-ZA"/>
        </w:rPr>
        <w:t xml:space="preserve"> </w:t>
      </w:r>
      <w:proofErr w:type="spellStart"/>
      <w:r w:rsidR="0036230B" w:rsidRPr="00F566BF">
        <w:rPr>
          <w:rFonts w:ascii="GHEA Grapalat" w:hAnsi="GHEA Grapalat" w:cs="Sylfaen"/>
          <w:sz w:val="20"/>
        </w:rPr>
        <w:t>Օրենքի</w:t>
      </w:r>
      <w:proofErr w:type="spellEnd"/>
      <w:r w:rsidR="0036230B" w:rsidRPr="00F566BF">
        <w:rPr>
          <w:rFonts w:ascii="GHEA Grapalat" w:hAnsi="GHEA Grapalat" w:cs="Sylfaen"/>
          <w:sz w:val="20"/>
          <w:lang w:val="af-ZA"/>
        </w:rPr>
        <w:t xml:space="preserve"> 6-</w:t>
      </w:r>
      <w:proofErr w:type="spellStart"/>
      <w:r w:rsidR="0036230B" w:rsidRPr="00F566BF">
        <w:rPr>
          <w:rFonts w:ascii="GHEA Grapalat" w:hAnsi="GHEA Grapalat" w:cs="Sylfaen"/>
          <w:sz w:val="20"/>
        </w:rPr>
        <w:t>րդ</w:t>
      </w:r>
      <w:proofErr w:type="spellEnd"/>
      <w:r w:rsidR="0036230B" w:rsidRPr="00F566BF">
        <w:rPr>
          <w:rFonts w:ascii="GHEA Grapalat" w:hAnsi="GHEA Grapalat" w:cs="Sylfaen"/>
          <w:sz w:val="20"/>
          <w:lang w:val="af-ZA"/>
        </w:rPr>
        <w:t xml:space="preserve"> </w:t>
      </w:r>
      <w:proofErr w:type="spellStart"/>
      <w:r w:rsidR="0036230B" w:rsidRPr="00F566BF">
        <w:rPr>
          <w:rFonts w:ascii="GHEA Grapalat" w:hAnsi="GHEA Grapalat" w:cs="Sylfaen"/>
          <w:sz w:val="20"/>
        </w:rPr>
        <w:t>հոդվածի</w:t>
      </w:r>
      <w:proofErr w:type="spellEnd"/>
      <w:r w:rsidR="0036230B" w:rsidRPr="00F566BF">
        <w:rPr>
          <w:rFonts w:ascii="GHEA Grapalat" w:hAnsi="GHEA Grapalat" w:cs="Sylfaen"/>
          <w:sz w:val="20"/>
          <w:lang w:val="af-ZA"/>
        </w:rPr>
        <w:t xml:space="preserve"> 1-</w:t>
      </w:r>
      <w:proofErr w:type="spellStart"/>
      <w:r w:rsidR="0036230B" w:rsidRPr="00F566BF">
        <w:rPr>
          <w:rFonts w:ascii="GHEA Grapalat" w:hAnsi="GHEA Grapalat" w:cs="Sylfaen"/>
          <w:sz w:val="20"/>
        </w:rPr>
        <w:t>ին</w:t>
      </w:r>
      <w:proofErr w:type="spellEnd"/>
      <w:r w:rsidR="0036230B" w:rsidRPr="00F566BF">
        <w:rPr>
          <w:rFonts w:ascii="GHEA Grapalat" w:hAnsi="GHEA Grapalat" w:cs="Sylfaen"/>
          <w:sz w:val="20"/>
          <w:lang w:val="af-ZA"/>
        </w:rPr>
        <w:t xml:space="preserve"> </w:t>
      </w:r>
      <w:proofErr w:type="spellStart"/>
      <w:r w:rsidR="0036230B" w:rsidRPr="00F566BF">
        <w:rPr>
          <w:rFonts w:ascii="GHEA Grapalat" w:hAnsi="GHEA Grapalat" w:cs="Sylfaen"/>
          <w:sz w:val="20"/>
        </w:rPr>
        <w:t>մասի</w:t>
      </w:r>
      <w:proofErr w:type="spellEnd"/>
      <w:r w:rsidR="0036230B" w:rsidRPr="00F566BF">
        <w:rPr>
          <w:rFonts w:ascii="GHEA Grapalat" w:hAnsi="GHEA Grapalat" w:cs="Sylfaen"/>
          <w:sz w:val="20"/>
          <w:lang w:val="af-ZA"/>
        </w:rPr>
        <w:t xml:space="preserve"> 6-</w:t>
      </w:r>
      <w:proofErr w:type="spellStart"/>
      <w:r w:rsidR="0036230B" w:rsidRPr="00F566BF">
        <w:rPr>
          <w:rFonts w:ascii="GHEA Grapalat" w:hAnsi="GHEA Grapalat" w:cs="Sylfaen"/>
          <w:sz w:val="20"/>
        </w:rPr>
        <w:t>րդ</w:t>
      </w:r>
      <w:proofErr w:type="spellEnd"/>
      <w:r w:rsidR="0036230B" w:rsidRPr="00F566BF">
        <w:rPr>
          <w:rFonts w:ascii="GHEA Grapalat" w:hAnsi="GHEA Grapalat" w:cs="Sylfaen"/>
          <w:sz w:val="20"/>
          <w:lang w:val="af-ZA"/>
        </w:rPr>
        <w:t xml:space="preserve"> </w:t>
      </w:r>
      <w:proofErr w:type="spellStart"/>
      <w:r w:rsidR="0036230B" w:rsidRPr="009E1D1C">
        <w:rPr>
          <w:rFonts w:ascii="GHEA Grapalat" w:hAnsi="GHEA Grapalat" w:cs="Sylfaen"/>
          <w:sz w:val="20"/>
        </w:rPr>
        <w:t>կետով</w:t>
      </w:r>
      <w:proofErr w:type="spellEnd"/>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նախատեսված</w:t>
      </w:r>
      <w:proofErr w:type="spellEnd"/>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հիմքերն</w:t>
      </w:r>
      <w:proofErr w:type="spellEnd"/>
      <w:r w:rsidR="0036230B" w:rsidRPr="009E1D1C">
        <w:rPr>
          <w:rFonts w:ascii="GHEA Grapalat" w:hAnsi="GHEA Grapalat" w:cs="Sylfaen"/>
          <w:sz w:val="20"/>
          <w:lang w:val="af-ZA"/>
        </w:rPr>
        <w:t xml:space="preserve"> </w:t>
      </w:r>
      <w:r w:rsidR="0036230B" w:rsidRPr="009E1D1C">
        <w:rPr>
          <w:rFonts w:ascii="GHEA Grapalat" w:hAnsi="GHEA Grapalat" w:cs="Sylfaen"/>
          <w:sz w:val="20"/>
        </w:rPr>
        <w:t>ի</w:t>
      </w:r>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հայտ</w:t>
      </w:r>
      <w:proofErr w:type="spellEnd"/>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գալու</w:t>
      </w:r>
      <w:proofErr w:type="spellEnd"/>
      <w:r w:rsidR="0036230B"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պատվիրատուի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ղեկավարի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պատճառաբանված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վրա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BA41C0">
        <w:rPr>
          <w:rFonts w:ascii="GHEA Grapalat" w:hAnsi="GHEA Grapalat" w:cs="Sylfaen"/>
          <w:sz w:val="20"/>
          <w:lang w:val="ru-RU"/>
        </w:rPr>
        <w:t>չունեցող</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մասնակիցների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ցուցակում։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Ընդ</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որում</w:t>
      </w:r>
      <w:r w:rsidR="004E2F96" w:rsidRPr="00BA41C0">
        <w:rPr>
          <w:rFonts w:ascii="GHEA Grapalat" w:hAnsi="GHEA Grapalat" w:cs="Sylfaen"/>
          <w:sz w:val="20"/>
          <w:lang w:val="af-ZA"/>
        </w:rPr>
        <w:t xml:space="preserve"> </w:t>
      </w:r>
      <w:r w:rsidR="004E2F96" w:rsidRPr="00BA41C0">
        <w:rPr>
          <w:rFonts w:ascii="Calibri" w:hAnsi="Calibri" w:cs="Calibri"/>
          <w:sz w:val="20"/>
          <w:lang w:val="af-ZA"/>
        </w:rPr>
        <w:t> </w:t>
      </w:r>
      <w:r w:rsidR="004E2F96" w:rsidRPr="00BA41C0">
        <w:rPr>
          <w:rFonts w:ascii="GHEA Grapalat" w:hAnsi="GHEA Grapalat" w:cs="Sylfaen"/>
          <w:sz w:val="20"/>
          <w:lang w:val="ru-RU"/>
        </w:rPr>
        <w:t>սույն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կետում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նշված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որոշումը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պատվիրատուի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ղեկավարը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կայացնում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է</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գնման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ընթացակարգը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չկայացած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հայտարարվելու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կնքված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վերաբերյալ</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հայտարարությունը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հրապարակելու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պայմանագիրը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միակողմանի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լուծելու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մասին</w:t>
      </w:r>
      <w:r w:rsidR="004E2F96" w:rsidRPr="00BA41C0">
        <w:rPr>
          <w:rFonts w:ascii="GHEA Grapalat" w:hAnsi="GHEA Grapalat" w:cs="Sylfaen"/>
          <w:sz w:val="20"/>
          <w:lang w:val="af-ZA"/>
        </w:rPr>
        <w:t xml:space="preserve"> </w:t>
      </w:r>
      <w:r w:rsidR="004E2F96" w:rsidRPr="009E1D1C">
        <w:rPr>
          <w:rFonts w:ascii="GHEA Grapalat" w:hAnsi="GHEA Grapalat" w:cs="Sylfaen"/>
          <w:sz w:val="20"/>
          <w:lang w:val="ru-RU"/>
        </w:rPr>
        <w:t>հայտարարությունը</w:t>
      </w:r>
      <w:r w:rsidR="004E2F96" w:rsidRPr="009E1D1C">
        <w:rPr>
          <w:rFonts w:ascii="GHEA Grapalat" w:hAnsi="GHEA Grapalat" w:cs="Sylfaen"/>
          <w:sz w:val="20"/>
          <w:lang w:val="af-ZA"/>
        </w:rPr>
        <w:t xml:space="preserve"> </w:t>
      </w:r>
      <w:r w:rsidR="003D0C33" w:rsidRPr="009E1D1C">
        <w:rPr>
          <w:rFonts w:ascii="GHEA Grapalat" w:hAnsi="GHEA Grapalat" w:cs="Sylfaen"/>
          <w:sz w:val="20"/>
          <w:lang w:val="af-ZA"/>
        </w:rPr>
        <w:t>(</w:t>
      </w:r>
      <w:r w:rsidR="003D0C33" w:rsidRPr="009E1D1C">
        <w:rPr>
          <w:rFonts w:ascii="GHEA Grapalat" w:hAnsi="GHEA Grapalat" w:cs="Sylfaen"/>
          <w:sz w:val="20"/>
          <w:lang w:val="hy-AM"/>
        </w:rPr>
        <w:t>ծանուցումը</w:t>
      </w:r>
      <w:r w:rsidR="003D0C33" w:rsidRPr="009E1D1C">
        <w:rPr>
          <w:rFonts w:ascii="GHEA Grapalat" w:hAnsi="GHEA Grapalat" w:cs="Sylfaen"/>
          <w:sz w:val="20"/>
          <w:lang w:val="af-ZA"/>
        </w:rPr>
        <w:t xml:space="preserve">) </w:t>
      </w:r>
      <w:r w:rsidR="004E2F96" w:rsidRPr="009E1D1C">
        <w:rPr>
          <w:rFonts w:ascii="GHEA Grapalat" w:hAnsi="GHEA Grapalat" w:cs="Sylfaen"/>
          <w:sz w:val="20"/>
          <w:lang w:val="ru-RU"/>
        </w:rPr>
        <w:t>հրապարակելու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տասն</w:t>
      </w:r>
      <w:r w:rsidR="003D0C33" w:rsidRPr="009E1D1C">
        <w:rPr>
          <w:rFonts w:ascii="GHEA Grapalat" w:hAnsi="GHEA Grapalat" w:cs="Sylfaen"/>
          <w:sz w:val="20"/>
          <w:lang w:val="hy-AM"/>
        </w:rPr>
        <w:t>երորդ 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կայացվելուն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այն</w:t>
      </w:r>
      <w:r w:rsidR="004E2F96" w:rsidRPr="009E1D1C">
        <w:rPr>
          <w:rFonts w:ascii="GHEA Grapalat" w:hAnsi="GHEA Grapalat" w:cs="Sylfaen"/>
          <w:sz w:val="20"/>
          <w:lang w:val="af-ZA"/>
        </w:rPr>
        <w:t xml:space="preserve"> գրավոր </w:t>
      </w:r>
      <w:r w:rsidR="004E2F96" w:rsidRPr="009E1D1C">
        <w:rPr>
          <w:rFonts w:ascii="GHEA Grapalat" w:hAnsi="GHEA Grapalat" w:cs="Sylfaen"/>
          <w:sz w:val="20"/>
          <w:lang w:val="ru-RU"/>
        </w:rPr>
        <w:t>տրամադրվում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մարմնին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չունեցող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մասնակիցների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ցուցակում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proofErr w:type="spellStart"/>
      <w:r w:rsidR="004E2F96" w:rsidRPr="009E1D1C">
        <w:rPr>
          <w:rFonts w:ascii="GHEA Grapalat" w:hAnsi="GHEA Grapalat" w:cs="Sylfaen"/>
          <w:sz w:val="20"/>
        </w:rPr>
        <w:t>երորդ</w:t>
      </w:r>
      <w:proofErr w:type="spellEnd"/>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իսկ</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դրությամբ</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կողմից</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բողոքարկման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վերաբերյալ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հարուցված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չավարտված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առկայության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տվյալ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եզրափակիչ</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ակտն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ուժի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մեջ</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մտնելու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proofErr w:type="spellStart"/>
      <w:r w:rsidR="004E2F96" w:rsidRPr="009E1D1C">
        <w:rPr>
          <w:rFonts w:ascii="GHEA Grapalat" w:hAnsi="GHEA Grapalat" w:cs="Sylfaen"/>
          <w:sz w:val="20"/>
        </w:rPr>
        <w:t>երորդ</w:t>
      </w:r>
      <w:proofErr w:type="spellEnd"/>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եթե</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քննության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արդյունքով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կատարման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հնարավորությունը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վերացել</w:t>
      </w:r>
      <w:r w:rsidR="004E2F96" w:rsidRPr="009E1D1C">
        <w:rPr>
          <w:rFonts w:ascii="GHEA Grapalat" w:hAnsi="GHEA Grapalat" w:cs="Sylfaen"/>
          <w:sz w:val="20"/>
          <w:lang w:val="hy-AM"/>
        </w:rPr>
        <w:t>:</w:t>
      </w:r>
    </w:p>
    <w:p w14:paraId="7689F6B5" w14:textId="61A3CE6F" w:rsidR="003D0C33" w:rsidRPr="009E1D1C" w:rsidRDefault="008C7A16" w:rsidP="003D0C3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3D0C33" w:rsidRPr="009E1D1C">
        <w:rPr>
          <w:rFonts w:ascii="GHEA Grapalat" w:hAnsi="GHEA Grapalat" w:cs="Sylfaen"/>
          <w:sz w:val="20"/>
          <w:lang w:val="af-ZA"/>
        </w:rPr>
        <w:t>թե՝</w:t>
      </w:r>
    </w:p>
    <w:p w14:paraId="25CA6681" w14:textId="77777777" w:rsidR="003D0C33" w:rsidRPr="009E1D1C"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9E1D1C">
        <w:rPr>
          <w:rFonts w:ascii="GHEA Grapalat" w:hAnsi="GHEA Grapalat" w:cs="Sylfaen"/>
          <w:sz w:val="20"/>
          <w:lang w:val="af-ZA"/>
        </w:rPr>
        <w:t xml:space="preserve">սույն կետով նախատեսված՝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proofErr w:type="spellStart"/>
      <w:r w:rsidRPr="009E1D1C">
        <w:rPr>
          <w:rFonts w:ascii="GHEA Grapalat" w:hAnsi="GHEA Grapalat" w:cs="Sylfaen"/>
          <w:sz w:val="20"/>
        </w:rPr>
        <w:t>նին</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որոշումը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ներկայացվելու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վերջնաժամկետը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լրանալու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օրվա</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դրությամբ</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մասնակիցը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վճարել</w:t>
      </w:r>
      <w:proofErr w:type="spellEnd"/>
      <w:r w:rsidRPr="009E1D1C">
        <w:rPr>
          <w:rFonts w:ascii="GHEA Grapalat" w:hAnsi="GHEA Grapalat" w:cs="Sylfaen"/>
          <w:sz w:val="20"/>
        </w:rPr>
        <w:t xml:space="preserve"> է </w:t>
      </w:r>
      <w:r w:rsidRPr="009E1D1C">
        <w:rPr>
          <w:rFonts w:ascii="GHEA Grapalat" w:hAnsi="GHEA Grapalat" w:cs="Sylfaen"/>
          <w:sz w:val="20"/>
          <w:lang w:val="af-ZA"/>
        </w:rPr>
        <w:t xml:space="preserve">հայտի, պայմանագրի և (կամ) </w:t>
      </w:r>
      <w:r w:rsidRPr="009E1D1C">
        <w:rPr>
          <w:rFonts w:ascii="GHEA Grapalat" w:hAnsi="GHEA Grapalat" w:cs="Sylfaen"/>
          <w:sz w:val="20"/>
          <w:lang w:val="af-ZA"/>
        </w:rPr>
        <w:lastRenderedPageBreak/>
        <w:t>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1008B7C9" w:rsidR="003D0C33"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9E1D1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proofErr w:type="spellStart"/>
      <w:r w:rsidRPr="009E1D1C">
        <w:rPr>
          <w:rFonts w:ascii="GHEA Grapalat" w:hAnsi="GHEA Grapalat" w:cs="Sylfaen"/>
          <w:sz w:val="20"/>
        </w:rPr>
        <w:t>նին</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որոշումը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ներկայացվելու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վերջնաժամկետը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լրանալու</w:t>
      </w:r>
      <w:r w:rsidRPr="009E1D1C">
        <w:rPr>
          <w:rFonts w:ascii="GHEA Grapalat" w:hAnsi="GHEA Grapalat" w:cs="Sylfaen"/>
          <w:sz w:val="20"/>
          <w:lang w:val="en-US"/>
        </w:rPr>
        <w:t>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հետո</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բայց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ոչ</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ուշ</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քան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մասնակցին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պայմանագիր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անձին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ցուցակում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ներառելու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վերջնաժամկետը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լրանալու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օրը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պատվիրատուն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դրա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գրավոր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տեղեկացնում</w:t>
      </w:r>
      <w:proofErr w:type="spellEnd"/>
      <w:r w:rsidRPr="009E1D1C">
        <w:rPr>
          <w:rFonts w:ascii="GHEA Grapalat" w:hAnsi="GHEA Grapalat" w:cs="Sylfaen"/>
          <w:sz w:val="20"/>
          <w:lang w:val="af-ZA"/>
        </w:rPr>
        <w:t xml:space="preserve"> </w:t>
      </w:r>
      <w:r w:rsidRPr="009E1D1C">
        <w:rPr>
          <w:rFonts w:ascii="GHEA Grapalat" w:hAnsi="GHEA Grapalat" w:cs="Sylfaen"/>
          <w:sz w:val="20"/>
          <w:lang w:val="en-US"/>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լիազորված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մարմին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որի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հիման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վրա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մասնակիցը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ներառվում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ցուցակում</w:t>
      </w:r>
      <w:proofErr w:type="spellEnd"/>
      <w:r w:rsidRPr="009E1D1C">
        <w:rPr>
          <w:rFonts w:ascii="GHEA Grapalat" w:hAnsi="GHEA Grapalat" w:cs="Sylfaen"/>
          <w:sz w:val="20"/>
          <w:lang w:val="af-ZA"/>
        </w:rPr>
        <w:t>:</w:t>
      </w:r>
    </w:p>
    <w:p w14:paraId="58C8FFA4" w14:textId="68FDD4CA" w:rsidR="009A6B5D" w:rsidRDefault="009A6B5D" w:rsidP="009A6B5D">
      <w:pPr>
        <w:ind w:firstLine="567"/>
        <w:jc w:val="both"/>
        <w:rPr>
          <w:rFonts w:ascii="GHEA Grapalat" w:hAnsi="GHEA Grapalat" w:cs="Sylfaen"/>
          <w:sz w:val="20"/>
          <w:lang w:val="af-ZA"/>
        </w:rPr>
      </w:pPr>
      <w:r>
        <w:rPr>
          <w:rFonts w:ascii="GHEA Grapalat" w:hAnsi="GHEA Grapalat" w:cs="Sylfaen"/>
          <w:sz w:val="20"/>
          <w:lang w:val="hy-AM"/>
        </w:rPr>
        <w:t>Ընդ որում  ե</w:t>
      </w:r>
      <w:r w:rsidRPr="009E1D1C">
        <w:rPr>
          <w:rFonts w:ascii="GHEA Grapalat" w:hAnsi="GHEA Grapalat" w:cs="Sylfaen"/>
          <w:sz w:val="20"/>
          <w:lang w:val="hy-AM"/>
        </w:rPr>
        <w:t>թե</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գնումներին</w:t>
      </w:r>
      <w:r w:rsidRPr="009E1D1C">
        <w:rPr>
          <w:rFonts w:ascii="GHEA Grapalat" w:hAnsi="GHEA Grapalat" w:cs="Sylfaen"/>
          <w:sz w:val="20"/>
          <w:lang w:val="af-ZA"/>
        </w:rPr>
        <w:t xml:space="preserve"> </w:t>
      </w:r>
      <w:r w:rsidRPr="009E1D1C">
        <w:rPr>
          <w:rFonts w:ascii="GHEA Grapalat" w:hAnsi="GHEA Grapalat" w:cs="Sylfaen"/>
          <w:sz w:val="20"/>
          <w:lang w:val="hy-AM"/>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hy-AM"/>
        </w:rPr>
        <w:t>իրավունք</w:t>
      </w:r>
      <w:r w:rsidRPr="009E1D1C">
        <w:rPr>
          <w:rFonts w:ascii="GHEA Grapalat" w:hAnsi="GHEA Grapalat" w:cs="Sylfaen"/>
          <w:sz w:val="20"/>
          <w:lang w:val="af-ZA"/>
        </w:rPr>
        <w:t xml:space="preserve"> </w:t>
      </w:r>
      <w:r w:rsidRPr="009E1D1C">
        <w:rPr>
          <w:rFonts w:ascii="GHEA Grapalat" w:hAnsi="GHEA Grapalat" w:cs="Sylfaen"/>
          <w:sz w:val="20"/>
          <w:lang w:val="hy-AM"/>
        </w:rPr>
        <w:t>ունենալու մասին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7511E8C6" w14:textId="6DB5E36F" w:rsidR="00A5045F" w:rsidRDefault="00196487" w:rsidP="00EF3662">
      <w:pPr>
        <w:pStyle w:val="norm"/>
        <w:spacing w:line="240" w:lineRule="auto"/>
        <w:ind w:firstLine="706"/>
        <w:rPr>
          <w:rFonts w:ascii="GHEA Grapalat" w:hAnsi="GHEA Grapalat" w:cs="Tahoma"/>
          <w:sz w:val="20"/>
          <w:lang w:val="hy-AM"/>
        </w:rPr>
      </w:pPr>
      <w:r w:rsidRPr="00F566BF">
        <w:rPr>
          <w:rFonts w:ascii="GHEA Grapalat" w:hAnsi="GHEA Grapalat"/>
          <w:sz w:val="20"/>
          <w:lang w:val="hy-AM"/>
        </w:rPr>
        <w:lastRenderedPageBreak/>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0024543B" w:rsidRPr="00F566BF">
        <w:rPr>
          <w:rFonts w:ascii="GHEA Grapalat" w:hAnsi="GHEA Grapalat" w:cs="Tahoma"/>
          <w:sz w:val="20"/>
          <w:lang w:val="hy-AM"/>
        </w:rPr>
        <w:t>և</w:t>
      </w:r>
      <w:r w:rsidR="0024543B" w:rsidRPr="00F566BF">
        <w:rPr>
          <w:rFonts w:ascii="GHEA Grapalat" w:hAnsi="GHEA Grapalat" w:cs="Arial Armenian"/>
          <w:sz w:val="20"/>
          <w:lang w:val="hy-AM"/>
        </w:rPr>
        <w:t xml:space="preserve"> </w:t>
      </w:r>
      <w:r w:rsidR="0024543B" w:rsidRPr="00845323">
        <w:rPr>
          <w:rFonts w:ascii="GHEA Grapalat" w:hAnsi="GHEA Grapalat" w:cs="GHEA Grapalat"/>
          <w:b/>
          <w:bCs/>
          <w:color w:val="000000"/>
          <w:sz w:val="20"/>
          <w:lang w:val="hy-AM"/>
        </w:rPr>
        <w:t xml:space="preserve">միավորի առավելագույն  </w:t>
      </w:r>
      <w:r w:rsidR="0024543B">
        <w:rPr>
          <w:rFonts w:ascii="GHEA Grapalat" w:hAnsi="GHEA Grapalat" w:cs="GHEA Grapalat"/>
          <w:b/>
          <w:bCs/>
          <w:color w:val="000000"/>
          <w:sz w:val="20"/>
          <w:lang w:val="hy-AM"/>
        </w:rPr>
        <w:t>գինը</w:t>
      </w:r>
      <w:r w:rsidR="0024543B" w:rsidRPr="00845323">
        <w:rPr>
          <w:rFonts w:ascii="GHEA Grapalat" w:hAnsi="GHEA Grapalat" w:cs="GHEA Grapalat"/>
          <w:b/>
          <w:bCs/>
          <w:color w:val="000000"/>
          <w:sz w:val="20"/>
          <w:lang w:val="hy-AM"/>
        </w:rPr>
        <w:t>՝ տոկոսային արտահայտությամբ</w:t>
      </w:r>
      <w:r w:rsidR="00A5045F" w:rsidRPr="005E1F72">
        <w:rPr>
          <w:rFonts w:ascii="GHEA Grapalat" w:hAnsi="GHEA Grapalat" w:cs="Tahoma"/>
          <w:sz w:val="20"/>
          <w:lang w:val="hy-AM"/>
        </w:rPr>
        <w:t xml:space="preserve"> առաջարկների</w:t>
      </w:r>
      <w:r w:rsidR="00A5045F">
        <w:rPr>
          <w:rFonts w:ascii="GHEA Grapalat" w:hAnsi="GHEA Grapalat" w:cs="Tahoma"/>
          <w:sz w:val="20"/>
          <w:lang w:val="hy-AM"/>
        </w:rPr>
        <w:t>.</w:t>
      </w:r>
    </w:p>
    <w:p w14:paraId="09E4FB92" w14:textId="62265EDB"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368DE8E2"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127929">
        <w:rPr>
          <w:rFonts w:ascii="GHEA Grapalat" w:hAnsi="GHEA Grapalat" w:cs="Sylfaen"/>
          <w:b/>
          <w:bCs/>
          <w:sz w:val="24"/>
          <w:szCs w:val="24"/>
          <w:lang w:val="es-ES"/>
        </w:rPr>
        <w:t>«</w:t>
      </w:r>
      <w:r w:rsidR="00127929" w:rsidRPr="00127929">
        <w:rPr>
          <w:rFonts w:ascii="GHEA Grapalat" w:hAnsi="GHEA Grapalat" w:cs="Sylfaen"/>
          <w:b/>
          <w:bCs/>
          <w:sz w:val="24"/>
          <w:szCs w:val="24"/>
          <w:lang w:val="hy-AM"/>
        </w:rPr>
        <w:t>10</w:t>
      </w:r>
      <w:r w:rsidRPr="00127929">
        <w:rPr>
          <w:rFonts w:ascii="GHEA Grapalat" w:hAnsi="GHEA Grapalat" w:cs="Sylfaen"/>
          <w:b/>
          <w:bCs/>
          <w:sz w:val="24"/>
          <w:szCs w:val="24"/>
          <w:lang w:val="es-ES"/>
        </w:rPr>
        <w:t>»</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77777777"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lastRenderedPageBreak/>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67754F21" w14:textId="77777777" w:rsidR="00562537" w:rsidRPr="00F566BF" w:rsidRDefault="00562537" w:rsidP="00562537">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A3101A">
        <w:rPr>
          <w:rFonts w:ascii="GHEA Grapalat" w:hAnsi="GHEA Grapalat" w:cs="Sylfaen"/>
          <w:sz w:val="20"/>
          <w:lang w:val="hy-AM"/>
        </w:rPr>
        <w:t xml:space="preserve">5 </w:t>
      </w:r>
      <w:r w:rsidRPr="00A3101A">
        <w:rPr>
          <w:rFonts w:ascii="GHEA Grapalat" w:hAnsi="GHEA Grapalat" w:cs="Sylfaen"/>
          <w:sz w:val="20"/>
          <w:lang w:val="af-ZA"/>
        </w:rPr>
        <w:t xml:space="preserve">աշխատանքային </w:t>
      </w:r>
      <w:r w:rsidRPr="00A3101A">
        <w:rPr>
          <w:rFonts w:ascii="GHEA Grapalat" w:hAnsi="GHEA Grapalat" w:cs="Sylfaen"/>
          <w:sz w:val="20"/>
          <w:lang w:val="ru-RU"/>
        </w:rPr>
        <w:t>օրվա</w:t>
      </w:r>
      <w:r w:rsidRPr="00A3101A">
        <w:rPr>
          <w:rFonts w:ascii="GHEA Grapalat" w:hAnsi="GHEA Grapalat" w:cs="Sylfaen"/>
          <w:sz w:val="20"/>
          <w:lang w:val="af-ZA"/>
        </w:rPr>
        <w:t xml:space="preserve"> </w:t>
      </w:r>
      <w:r w:rsidRPr="00A3101A">
        <w:rPr>
          <w:rFonts w:ascii="GHEA Grapalat" w:hAnsi="GHEA Grapalat" w:cs="Sylfaen"/>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hy-AM"/>
        </w:rPr>
        <w:t>ներ</w:t>
      </w:r>
      <w:r w:rsidRPr="00A3101A">
        <w:rPr>
          <w:rFonts w:ascii="GHEA Grapalat" w:hAnsi="GHEA Grapalat" w:cs="Sylfaen"/>
          <w:sz w:val="20"/>
          <w:lang w:val="ru-RU"/>
        </w:rPr>
        <w:t>։</w:t>
      </w:r>
      <w:r w:rsidRPr="00A3101A">
        <w:rPr>
          <w:rFonts w:ascii="GHEA Grapalat" w:hAnsi="GHEA Grapalat" w:cs="Sylfaen"/>
          <w:sz w:val="20"/>
          <w:lang w:val="af-ZA"/>
        </w:rPr>
        <w:t xml:space="preserve"> </w:t>
      </w:r>
      <w:r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պայմանագրի </w:t>
      </w:r>
      <w:r w:rsidRPr="00A3101A">
        <w:rPr>
          <w:rFonts w:ascii="GHEA Grapalat" w:hAnsi="GHEA Grapalat" w:cs="Sylfaen"/>
          <w:sz w:val="20"/>
          <w:lang w:val="af-ZA"/>
        </w:rPr>
        <w:t>(</w:t>
      </w:r>
      <w:r w:rsidRPr="00A3101A">
        <w:rPr>
          <w:rFonts w:ascii="GHEA Grapalat" w:hAnsi="GHEA Grapalat" w:cs="Sylfaen"/>
          <w:sz w:val="20"/>
          <w:lang w:val="hy-AM"/>
        </w:rPr>
        <w:t>կանխավճարի</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5"/>
      </w:r>
    </w:p>
    <w:p w14:paraId="1A69941C" w14:textId="77777777" w:rsidR="00562537" w:rsidRPr="00A70EAF" w:rsidRDefault="00562537" w:rsidP="00562537">
      <w:pPr>
        <w:ind w:firstLine="567"/>
        <w:jc w:val="both"/>
        <w:rPr>
          <w:rFonts w:ascii="GHEA Grapalat" w:hAnsi="GHEA Grapalat" w:cs="Arial"/>
          <w:sz w:val="20"/>
          <w:lang w:val="hy-AM"/>
        </w:rPr>
      </w:pPr>
      <w:r w:rsidRPr="00F566BF">
        <w:rPr>
          <w:rFonts w:ascii="GHEA Grapalat" w:hAnsi="GHEA Grapalat" w:cs="Sylfaen"/>
          <w:sz w:val="20"/>
          <w:lang w:val="hy-AM"/>
        </w:rPr>
        <w:t>10.2</w:t>
      </w:r>
      <w:r w:rsidRPr="00F566BF">
        <w:rPr>
          <w:rFonts w:ascii="GHEA Grapalat" w:hAnsi="GHEA Grapalat" w:cs="Sylfaen"/>
          <w:sz w:val="20"/>
          <w:lang w:val="af-ZA"/>
        </w:rPr>
        <w:t xml:space="preserve"> </w:t>
      </w:r>
      <w:proofErr w:type="spellStart"/>
      <w:r w:rsidRPr="00F566BF">
        <w:rPr>
          <w:rFonts w:ascii="GHEA Grapalat" w:hAnsi="GHEA Grapalat" w:cs="Sylfaen"/>
          <w:sz w:val="20"/>
        </w:rPr>
        <w:t>Որակավորման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ապահովման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հավասար</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4B72E3">
        <w:rPr>
          <w:rFonts w:ascii="GHEA Grapalat" w:hAnsi="GHEA Grapalat" w:cs="Sylfaen"/>
          <w:sz w:val="20"/>
          <w:lang w:val="hy-AM"/>
        </w:rPr>
        <w:t>է</w:t>
      </w:r>
      <w:r w:rsidRPr="007F147C">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ծառայությունների</w:t>
      </w:r>
      <w:r w:rsidRPr="00BA41C0">
        <w:rPr>
          <w:rFonts w:ascii="GHEA Grapalat" w:hAnsi="GHEA Grapalat" w:cs="Sylfaen"/>
          <w:sz w:val="20"/>
          <w:lang w:val="hy-AM"/>
        </w:rPr>
        <w:t xml:space="preserve"> գնման գնի</w:t>
      </w:r>
      <w:r w:rsidRPr="009E1D1C" w:rsidDel="00DB3B2E">
        <w:rPr>
          <w:rFonts w:ascii="GHEA Grapalat" w:hAnsi="GHEA Grapalat" w:cs="Sylfaen"/>
          <w:sz w:val="20"/>
          <w:lang w:val="af-ZA"/>
        </w:rPr>
        <w:t xml:space="preserve"> </w:t>
      </w:r>
      <w:r>
        <w:rPr>
          <w:rFonts w:ascii="GHEA Grapalat" w:hAnsi="GHEA Grapalat" w:cs="Sylfaen"/>
          <w:sz w:val="20"/>
          <w:lang w:val="hy-AM"/>
        </w:rPr>
        <w:t>տասնհինգ տոկոսին</w:t>
      </w:r>
      <w:r w:rsidRPr="00F566BF">
        <w:rPr>
          <w:rFonts w:ascii="GHEA Grapalat" w:hAnsi="GHEA Grapalat" w:cs="Sylfaen"/>
          <w:sz w:val="20"/>
          <w:lang w:val="af-ZA"/>
        </w:rPr>
        <w:t>:</w:t>
      </w:r>
      <w:r w:rsidRPr="00DB3B2E">
        <w:rPr>
          <w:rFonts w:ascii="GHEA Grapalat" w:hAnsi="GHEA Grapalat" w:cs="Sylfaen"/>
          <w:sz w:val="20"/>
          <w:lang w:val="af-ZA"/>
        </w:rPr>
        <w:t xml:space="preserve"> </w:t>
      </w:r>
      <w:r>
        <w:rPr>
          <w:rFonts w:ascii="GHEA Grapalat" w:hAnsi="GHEA Grapalat" w:cs="Sylfaen"/>
          <w:sz w:val="20"/>
          <w:lang w:val="hy-AM"/>
        </w:rPr>
        <w:t xml:space="preserve">Եթե ծառայությունների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sidRPr="00F566BF">
        <w:rPr>
          <w:rFonts w:ascii="GHEA Grapalat" w:hAnsi="GHEA Grapalat" w:cs="Sylfaen"/>
          <w:sz w:val="20"/>
          <w:lang w:val="af-ZA"/>
        </w:rPr>
        <w:t xml:space="preserve"> </w:t>
      </w:r>
      <w:proofErr w:type="spellStart"/>
      <w:r w:rsidRPr="00F566BF">
        <w:rPr>
          <w:rFonts w:ascii="GHEA Grapalat" w:hAnsi="GHEA Grapalat" w:cs="Sylfaen"/>
          <w:sz w:val="20"/>
        </w:rPr>
        <w:t>Որակավորման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ապահովումը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ներկայացվում</w:t>
      </w:r>
      <w:proofErr w:type="spellEnd"/>
      <w:r>
        <w:rPr>
          <w:rFonts w:ascii="GHEA Grapalat" w:hAnsi="GHEA Grapalat" w:cs="Sylfaen"/>
          <w:sz w:val="20"/>
          <w:lang w:val="hy-AM"/>
        </w:rPr>
        <w:t xml:space="preserve"> է</w:t>
      </w:r>
      <w:r w:rsidRPr="00F566BF">
        <w:rPr>
          <w:rFonts w:ascii="GHEA Grapalat" w:hAnsi="GHEA Grapalat" w:cs="Sylfaen"/>
          <w:sz w:val="20"/>
          <w:lang w:val="af-ZA"/>
        </w:rPr>
        <w:t xml:space="preserve"> </w:t>
      </w:r>
      <w:proofErr w:type="spellStart"/>
      <w:r w:rsidRPr="00D533CD">
        <w:rPr>
          <w:rFonts w:ascii="GHEA Grapalat" w:hAnsi="GHEA Grapalat" w:cs="Sylfaen"/>
          <w:sz w:val="20"/>
        </w:rPr>
        <w:t>տուժանքի</w:t>
      </w:r>
      <w:proofErr w:type="spellEnd"/>
      <w:r w:rsidRPr="00915006">
        <w:rPr>
          <w:rFonts w:ascii="GHEA Grapalat" w:hAnsi="GHEA Grapalat" w:cs="Sylfaen"/>
          <w:sz w:val="20"/>
          <w:lang w:val="af-ZA"/>
        </w:rPr>
        <w:t xml:space="preserve"> (</w:t>
      </w:r>
      <w:proofErr w:type="spellStart"/>
      <w:r w:rsidRPr="00B01C80">
        <w:rPr>
          <w:rFonts w:ascii="GHEA Grapalat" w:hAnsi="GHEA Grapalat" w:cs="Sylfaen"/>
          <w:sz w:val="20"/>
        </w:rPr>
        <w:t>հավելված</w:t>
      </w:r>
      <w:proofErr w:type="spellEnd"/>
      <w:r w:rsidRPr="00915006">
        <w:rPr>
          <w:rFonts w:ascii="GHEA Grapalat" w:hAnsi="GHEA Grapalat" w:cs="Sylfaen"/>
          <w:sz w:val="20"/>
          <w:lang w:val="af-ZA"/>
        </w:rPr>
        <w:t xml:space="preserve"> 4</w:t>
      </w:r>
      <w:r w:rsidRPr="00915006">
        <w:rPr>
          <w:rFonts w:ascii="Cambria Math" w:hAnsi="Cambria Math" w:cs="Cambria Math"/>
          <w:sz w:val="20"/>
          <w:lang w:val="af-ZA"/>
        </w:rPr>
        <w:t>․</w:t>
      </w:r>
      <w:r w:rsidRPr="00915006">
        <w:rPr>
          <w:rFonts w:ascii="GHEA Grapalat" w:hAnsi="GHEA Grapalat" w:cs="Sylfaen"/>
          <w:sz w:val="20"/>
          <w:lang w:val="af-ZA"/>
        </w:rPr>
        <w:t xml:space="preserve">2)  </w:t>
      </w:r>
      <w:proofErr w:type="spellStart"/>
      <w:r w:rsidRPr="00D533CD">
        <w:rPr>
          <w:rFonts w:ascii="GHEA Grapalat" w:hAnsi="GHEA Grapalat" w:cs="Sylfaen"/>
          <w:sz w:val="20"/>
        </w:rPr>
        <w:t>կամ</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կանխիկ</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փողի</w:t>
      </w:r>
      <w:proofErr w:type="spellEnd"/>
      <w:r>
        <w:rPr>
          <w:rFonts w:ascii="GHEA Grapalat" w:hAnsi="GHEA Grapalat" w:cs="Sylfaen"/>
          <w:sz w:val="20"/>
          <w:lang w:val="af-ZA"/>
        </w:rPr>
        <w:t xml:space="preserve">: Ընդ որում </w:t>
      </w:r>
      <w:r w:rsidRPr="00CB6DA8">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պետք</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վավեր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լինի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առնվազն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մինչև</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պայմանագրի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կատարման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արդյունքը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պատվիրատուից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ամբողջական</w:t>
      </w:r>
      <w:proofErr w:type="spellEnd"/>
      <w:r w:rsidRPr="00F566BF">
        <w:rPr>
          <w:rFonts w:ascii="GHEA Grapalat" w:hAnsi="GHEA Grapalat" w:cs="Sylfaen"/>
          <w:sz w:val="20"/>
          <w:lang w:val="af-ZA"/>
        </w:rPr>
        <w:t xml:space="preserve"> </w:t>
      </w:r>
      <w:r w:rsidRPr="00F37649">
        <w:rPr>
          <w:rFonts w:ascii="GHEA Grapalat" w:hAnsi="GHEA Grapalat" w:cs="Arial"/>
          <w:sz w:val="20"/>
          <w:lang w:val="hy-AM"/>
        </w:rPr>
        <w:t xml:space="preserve">ընդունվելու օրվան հաջորդող </w:t>
      </w:r>
      <w:r>
        <w:rPr>
          <w:rFonts w:ascii="GHEA Grapalat" w:hAnsi="GHEA Grapalat" w:cs="Arial"/>
          <w:sz w:val="20"/>
          <w:lang w:val="hy-AM"/>
        </w:rPr>
        <w:t>20</w:t>
      </w:r>
      <w:r w:rsidRPr="00F37649">
        <w:rPr>
          <w:rFonts w:ascii="GHEA Grapalat" w:hAnsi="GHEA Grapalat" w:cs="Arial"/>
          <w:sz w:val="20"/>
          <w:lang w:val="hy-AM"/>
        </w:rPr>
        <w:t>-րդ աշխատանքային օրը ներառյա</w:t>
      </w:r>
      <w:r>
        <w:rPr>
          <w:rFonts w:ascii="GHEA Grapalat" w:hAnsi="GHEA Grapalat" w:cs="Arial"/>
          <w:sz w:val="20"/>
          <w:lang w:val="af-ZA"/>
        </w:rPr>
        <w:t>լ</w:t>
      </w:r>
      <w:r>
        <w:rPr>
          <w:rFonts w:ascii="GHEA Grapalat" w:hAnsi="GHEA Grapalat" w:cs="Arial"/>
          <w:sz w:val="20"/>
          <w:lang w:val="hy-AM"/>
        </w:rPr>
        <w:t>:</w:t>
      </w:r>
      <w:r>
        <w:rPr>
          <w:rStyle w:val="FootnoteReference"/>
          <w:rFonts w:ascii="GHEA Grapalat" w:hAnsi="GHEA Grapalat" w:cs="Arial"/>
          <w:sz w:val="20"/>
          <w:lang w:val="hy-AM"/>
        </w:rPr>
        <w:footnoteReference w:id="6"/>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449DA85F" w14:textId="075AB506" w:rsidR="00FC2F66" w:rsidRPr="00A70EAF" w:rsidRDefault="006B1E29" w:rsidP="006B1E29">
      <w:pPr>
        <w:pStyle w:val="NormalWeb"/>
        <w:shd w:val="clear" w:color="auto" w:fill="FFFFFF"/>
        <w:spacing w:before="0" w:beforeAutospacing="0" w:after="0" w:afterAutospacing="0"/>
        <w:jc w:val="both"/>
        <w:rPr>
          <w:rFonts w:ascii="GHEA Grapalat" w:hAnsi="GHEA Grapalat" w:cs="Arial"/>
          <w:sz w:val="20"/>
          <w:lang w:val="hy-AM"/>
        </w:rPr>
      </w:pPr>
      <w:r>
        <w:rPr>
          <w:rFonts w:ascii="GHEA Grapalat" w:hAnsi="GHEA Grapalat" w:cs="Arial"/>
          <w:sz w:val="20"/>
          <w:lang w:val="hy-AM"/>
        </w:rPr>
        <w:t xml:space="preserve">       </w:t>
      </w:r>
      <w:r w:rsidR="00FC2F66"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3D2BFB9F" w:rsidR="00501A05" w:rsidRPr="00A70EAF" w:rsidRDefault="00122ED4" w:rsidP="00F71502">
      <w:pPr>
        <w:jc w:val="both"/>
        <w:rPr>
          <w:rFonts w:ascii="GHEA Grapalat" w:hAnsi="GHEA Grapalat" w:cs="Arial"/>
          <w:sz w:val="20"/>
          <w:lang w:val="hy-AM"/>
        </w:rPr>
      </w:pPr>
      <w:r>
        <w:rPr>
          <w:rFonts w:ascii="GHEA Grapalat" w:hAnsi="GHEA Grapalat" w:cs="Arial"/>
          <w:sz w:val="20"/>
          <w:lang w:val="hy-AM"/>
        </w:rPr>
        <w:t xml:space="preserve">        </w:t>
      </w:r>
      <w:r w:rsidR="00501A05"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D913D3D" w14:textId="74A7E73C" w:rsidR="001723D3" w:rsidRPr="00A70EAF" w:rsidRDefault="001723D3" w:rsidP="001723D3">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 xml:space="preserve">10.3. </w:t>
      </w:r>
      <w:r w:rsidR="005B7DB1" w:rsidRPr="00A70EAF">
        <w:rPr>
          <w:rFonts w:ascii="GHEA Grapalat" w:hAnsi="GHEA Grapalat" w:cs="Sylfaen"/>
          <w:sz w:val="20"/>
          <w:lang w:val="hy-AM"/>
        </w:rPr>
        <w:t>Պայմանագրի</w:t>
      </w:r>
      <w:r w:rsidR="005B7DB1" w:rsidRPr="00A70EAF">
        <w:rPr>
          <w:rFonts w:ascii="GHEA Grapalat" w:hAnsi="GHEA Grapalat" w:cs="Sylfaen"/>
          <w:sz w:val="20"/>
          <w:lang w:val="af-ZA"/>
        </w:rPr>
        <w:t xml:space="preserve"> </w:t>
      </w:r>
      <w:r w:rsidR="005B7DB1" w:rsidRPr="00A70EAF">
        <w:rPr>
          <w:rFonts w:ascii="GHEA Grapalat" w:hAnsi="GHEA Grapalat" w:cs="Sylfaen"/>
          <w:sz w:val="20"/>
          <w:lang w:val="hy-AM"/>
        </w:rPr>
        <w:t>ապահովման</w:t>
      </w:r>
      <w:r w:rsidR="005B7DB1" w:rsidRPr="00A70EAF">
        <w:rPr>
          <w:rFonts w:ascii="GHEA Grapalat" w:hAnsi="GHEA Grapalat" w:cs="Sylfaen"/>
          <w:sz w:val="20"/>
          <w:lang w:val="af-ZA"/>
        </w:rPr>
        <w:t xml:space="preserve"> </w:t>
      </w:r>
      <w:r w:rsidR="005B7DB1" w:rsidRPr="00A70EAF">
        <w:rPr>
          <w:rFonts w:ascii="GHEA Grapalat" w:hAnsi="GHEA Grapalat" w:cs="Sylfaen"/>
          <w:sz w:val="20"/>
          <w:lang w:val="hy-AM"/>
        </w:rPr>
        <w:t>չափը</w:t>
      </w:r>
      <w:r w:rsidR="005B7DB1" w:rsidRPr="00A70EAF">
        <w:rPr>
          <w:rFonts w:ascii="GHEA Grapalat" w:hAnsi="GHEA Grapalat" w:cs="Sylfaen"/>
          <w:sz w:val="20"/>
          <w:lang w:val="af-ZA"/>
        </w:rPr>
        <w:t xml:space="preserve"> </w:t>
      </w:r>
      <w:r w:rsidR="005B7DB1" w:rsidRPr="00A70EAF">
        <w:rPr>
          <w:rFonts w:ascii="GHEA Grapalat" w:hAnsi="GHEA Grapalat" w:cs="Sylfaen"/>
          <w:sz w:val="20"/>
          <w:lang w:val="hy-AM"/>
        </w:rPr>
        <w:t>կազմում</w:t>
      </w:r>
      <w:r w:rsidR="005B7DB1" w:rsidRPr="00A70EAF">
        <w:rPr>
          <w:rFonts w:ascii="GHEA Grapalat" w:hAnsi="GHEA Grapalat" w:cs="Sylfaen"/>
          <w:sz w:val="20"/>
          <w:lang w:val="af-ZA"/>
        </w:rPr>
        <w:t xml:space="preserve"> </w:t>
      </w:r>
      <w:r w:rsidR="005B7DB1" w:rsidRPr="00A70EAF">
        <w:rPr>
          <w:rFonts w:ascii="GHEA Grapalat" w:hAnsi="GHEA Grapalat" w:cs="Sylfaen"/>
          <w:sz w:val="20"/>
          <w:lang w:val="hy-AM"/>
        </w:rPr>
        <w:t>է</w:t>
      </w:r>
      <w:r w:rsidR="005B7DB1" w:rsidRPr="00A70EAF">
        <w:rPr>
          <w:rFonts w:ascii="GHEA Grapalat" w:hAnsi="GHEA Grapalat" w:cs="Sylfaen"/>
          <w:sz w:val="20"/>
          <w:lang w:val="af-ZA"/>
        </w:rPr>
        <w:t xml:space="preserve"> </w:t>
      </w:r>
      <w:r w:rsidR="005B7DB1" w:rsidRPr="00A70EAF">
        <w:rPr>
          <w:rFonts w:ascii="GHEA Grapalat" w:hAnsi="GHEA Grapalat" w:cs="Sylfaen"/>
          <w:sz w:val="20"/>
          <w:lang w:val="hy-AM"/>
        </w:rPr>
        <w:t>գնման</w:t>
      </w:r>
      <w:r w:rsidR="005B7DB1">
        <w:rPr>
          <w:rFonts w:ascii="GHEA Grapalat" w:hAnsi="GHEA Grapalat" w:cs="Sylfaen"/>
          <w:sz w:val="20"/>
          <w:lang w:val="hy-AM"/>
        </w:rPr>
        <w:t xml:space="preserve"> </w:t>
      </w:r>
      <w:r w:rsidR="005B7DB1" w:rsidRPr="00A70EAF">
        <w:rPr>
          <w:rFonts w:ascii="GHEA Grapalat" w:hAnsi="GHEA Grapalat" w:cs="Sylfaen"/>
          <w:sz w:val="20"/>
          <w:lang w:val="hy-AM"/>
        </w:rPr>
        <w:t>գնի</w:t>
      </w:r>
      <w:r w:rsidR="005B7DB1" w:rsidRPr="00A70EAF">
        <w:rPr>
          <w:rFonts w:ascii="GHEA Grapalat" w:hAnsi="GHEA Grapalat" w:cs="Sylfaen"/>
          <w:sz w:val="20"/>
          <w:lang w:val="af-ZA"/>
        </w:rPr>
        <w:t xml:space="preserve"> 10  </w:t>
      </w:r>
      <w:r w:rsidR="005B7DB1" w:rsidRPr="00A70EAF">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5B7DB1" w:rsidRPr="00122ED4">
        <w:rPr>
          <w:rFonts w:ascii="GHEA Grapalat" w:hAnsi="GHEA Grapalat" w:cs="Sylfaen"/>
          <w:sz w:val="20"/>
          <w:lang w:val="hy-AM"/>
        </w:rPr>
        <w:t>միակողմանի հաստատված հայտարարության՝ տուժանքի (հավելված 5.1) կամ կանխիկ փողի ձևով</w:t>
      </w:r>
      <w:r w:rsidRPr="00A70EAF">
        <w:rPr>
          <w:rFonts w:ascii="GHEA Grapalat" w:hAnsi="GHEA Grapalat" w:cs="Sylfaen"/>
          <w:sz w:val="20"/>
          <w:lang w:val="hy-AM"/>
        </w:rPr>
        <w:t>:</w:t>
      </w:r>
      <w:r w:rsidRPr="00A70EAF">
        <w:rPr>
          <w:rStyle w:val="FootnoteReference"/>
          <w:rFonts w:ascii="GHEA Grapalat" w:hAnsi="GHEA Grapalat" w:cs="Sylfaen"/>
          <w:sz w:val="20"/>
          <w:lang w:val="hy-AM"/>
        </w:rPr>
        <w:footnoteReference w:id="7"/>
      </w:r>
    </w:p>
    <w:p w14:paraId="0220C01E" w14:textId="0EFAB7F5" w:rsidR="00DB3B2E" w:rsidRPr="009E1D1C" w:rsidRDefault="001B078F" w:rsidP="00A70EAF">
      <w:pPr>
        <w:shd w:val="clear" w:color="auto" w:fill="FFFFFF"/>
        <w:ind w:firstLine="375"/>
        <w:jc w:val="both"/>
        <w:rPr>
          <w:rFonts w:ascii="GHEA Grapalat" w:hAnsi="GHEA Grapalat" w:cs="Sylfaen"/>
          <w:sz w:val="20"/>
          <w:lang w:val="hy-AM"/>
        </w:rPr>
      </w:pPr>
      <w:r>
        <w:rPr>
          <w:rFonts w:ascii="GHEA Grapalat" w:hAnsi="GHEA Grapalat" w:cs="Arial"/>
          <w:sz w:val="20"/>
          <w:lang w:val="hy-AM"/>
        </w:rPr>
        <w:lastRenderedPageBreak/>
        <w:t xml:space="preserve">  </w:t>
      </w:r>
      <w:r w:rsidR="00F562EA"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42A4AE78"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5B7DB1">
        <w:rPr>
          <w:rFonts w:ascii="GHEA Grapalat" w:hAnsi="GHEA Grapalat" w:cs="Sylfaen"/>
          <w:sz w:val="20"/>
          <w:lang w:val="hy-AM"/>
        </w:rPr>
        <w:t>2</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77777777" w:rsidR="00281740" w:rsidRPr="00136777" w:rsidRDefault="00281740" w:rsidP="00F96621">
      <w:pPr>
        <w:ind w:firstLine="567"/>
        <w:jc w:val="both"/>
        <w:rPr>
          <w:rFonts w:ascii="GHEA Grapalat" w:hAnsi="GHEA Grapalat" w:cs="Arial"/>
          <w:sz w:val="20"/>
          <w:lang w:val="hy-AM"/>
        </w:rPr>
      </w:pPr>
      <w:r w:rsidRPr="00136777">
        <w:rPr>
          <w:rFonts w:ascii="GHEA Grapalat" w:hAnsi="GHEA Grapalat" w:cs="Sylfaen"/>
          <w:sz w:val="20"/>
          <w:lang w:val="hy-AM"/>
        </w:rPr>
        <w:t xml:space="preserve">10.4 </w:t>
      </w:r>
      <w:r w:rsidR="00441C20" w:rsidRPr="00136777">
        <w:rPr>
          <w:rFonts w:ascii="GHEA Grapalat" w:hAnsi="GHEA Grapalat" w:cs="Arial"/>
          <w:sz w:val="20"/>
          <w:lang w:val="hy-AM"/>
        </w:rPr>
        <w:t>Ե</w:t>
      </w:r>
      <w:r w:rsidR="00F96621" w:rsidRPr="00136777">
        <w:rPr>
          <w:rFonts w:ascii="GHEA Grapalat" w:hAnsi="GHEA Grapalat" w:cs="Arial"/>
          <w:sz w:val="20"/>
          <w:lang w:val="hy-AM"/>
        </w:rPr>
        <w:t>թե</w:t>
      </w:r>
      <w:r w:rsidRPr="00136777">
        <w:rPr>
          <w:rFonts w:ascii="GHEA Grapalat" w:hAnsi="GHEA Grapalat" w:cs="Arial"/>
          <w:sz w:val="20"/>
          <w:lang w:val="hy-AM"/>
        </w:rPr>
        <w:t xml:space="preserve"> </w:t>
      </w:r>
      <w:r w:rsidR="00F96621" w:rsidRPr="00136777">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36777">
        <w:rPr>
          <w:rFonts w:ascii="GHEA Grapalat" w:hAnsi="GHEA Grapalat" w:cs="Arial"/>
          <w:sz w:val="20"/>
          <w:lang w:val="hy-AM"/>
        </w:rPr>
        <w:t xml:space="preserve">որակավորման և պայմանագրի ապահովումները ներկայացվում են </w:t>
      </w:r>
      <w:r w:rsidR="00F96621" w:rsidRPr="00136777">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36777">
        <w:rPr>
          <w:rFonts w:ascii="GHEA Grapalat" w:hAnsi="GHEA Grapalat" w:cs="Arial"/>
          <w:sz w:val="20"/>
          <w:lang w:val="hy-AM"/>
        </w:rPr>
        <w:t>՝</w:t>
      </w:r>
    </w:p>
    <w:p w14:paraId="1FB2BD90" w14:textId="77777777" w:rsidR="00B56A92" w:rsidRPr="00136777" w:rsidRDefault="00543250" w:rsidP="00EF3662">
      <w:pPr>
        <w:ind w:firstLine="567"/>
        <w:jc w:val="both"/>
        <w:rPr>
          <w:rFonts w:ascii="GHEA Grapalat" w:hAnsi="GHEA Grapalat" w:cs="Arial"/>
          <w:sz w:val="20"/>
          <w:lang w:val="hy-AM"/>
        </w:rPr>
      </w:pPr>
      <w:r w:rsidRPr="00136777">
        <w:rPr>
          <w:rFonts w:ascii="GHEA Grapalat" w:hAnsi="GHEA Grapalat" w:cs="Arial"/>
          <w:sz w:val="20"/>
          <w:lang w:val="hy-AM"/>
        </w:rPr>
        <w:t xml:space="preserve">նախատեսված ֆինանսական միջոցները գերազանցում են </w:t>
      </w:r>
      <w:r w:rsidR="00F83E1D" w:rsidRPr="00136777">
        <w:rPr>
          <w:rFonts w:ascii="GHEA Grapalat" w:hAnsi="GHEA Grapalat" w:cs="Arial"/>
          <w:sz w:val="20"/>
          <w:lang w:val="hy-AM"/>
        </w:rPr>
        <w:t>25</w:t>
      </w:r>
      <w:r w:rsidRPr="00136777">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136777">
        <w:rPr>
          <w:rFonts w:ascii="GHEA Grapalat" w:hAnsi="GHEA Grapalat" w:cs="Arial"/>
          <w:sz w:val="20"/>
          <w:lang w:val="hy-AM"/>
        </w:rPr>
        <w:t xml:space="preserve">և որակավորման </w:t>
      </w:r>
      <w:r w:rsidRPr="00136777">
        <w:rPr>
          <w:rFonts w:ascii="GHEA Grapalat" w:hAnsi="GHEA Grapalat" w:cs="Arial"/>
          <w:sz w:val="20"/>
          <w:lang w:val="hy-AM"/>
        </w:rPr>
        <w:t>ապահովում</w:t>
      </w:r>
      <w:r w:rsidR="00F83E1D" w:rsidRPr="00136777">
        <w:rPr>
          <w:rFonts w:ascii="GHEA Grapalat" w:hAnsi="GHEA Grapalat" w:cs="Arial"/>
          <w:sz w:val="20"/>
          <w:lang w:val="hy-AM"/>
        </w:rPr>
        <w:t>ներ</w:t>
      </w:r>
      <w:r w:rsidRPr="00136777">
        <w:rPr>
          <w:rFonts w:ascii="GHEA Grapalat" w:hAnsi="GHEA Grapalat" w:cs="Arial"/>
          <w:sz w:val="20"/>
          <w:lang w:val="hy-AM"/>
        </w:rPr>
        <w:t xml:space="preserve">ը, հատկացված ֆինանսական միջոցների մասով, ներկայացվում է </w:t>
      </w:r>
      <w:r w:rsidR="00DB3B2E" w:rsidRPr="00136777">
        <w:rPr>
          <w:rFonts w:ascii="GHEA Grapalat" w:hAnsi="GHEA Grapalat" w:cs="Arial"/>
          <w:sz w:val="20"/>
          <w:lang w:val="hy-AM"/>
        </w:rPr>
        <w:t>բանկային</w:t>
      </w:r>
      <w:r w:rsidRPr="00136777">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26E7FAA7" w:rsidR="003D0C33" w:rsidRDefault="000563AA"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003D0C33" w:rsidRPr="009E1D1C">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sidR="003D0C33">
        <w:rPr>
          <w:rFonts w:ascii="GHEA Grapalat" w:hAnsi="GHEA Grapalat" w:cs="Sylfaen"/>
          <w:sz w:val="20"/>
          <w:lang w:val="af-ZA"/>
        </w:rPr>
        <w:t xml:space="preserve"> </w:t>
      </w:r>
    </w:p>
    <w:p w14:paraId="6C49DA54" w14:textId="77777777" w:rsidR="003D0C33" w:rsidRPr="009E1D1C" w:rsidRDefault="003D0C33" w:rsidP="00EF3662">
      <w:pPr>
        <w:ind w:firstLine="567"/>
        <w:jc w:val="both"/>
        <w:rPr>
          <w:rFonts w:ascii="GHEA Grapalat" w:hAnsi="GHEA Grapalat" w:cs="Sylfaen"/>
          <w:sz w:val="20"/>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2C13D9FC"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համապատասխանաբար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Հայաստանի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Հանրապետության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այլ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պատվիրատուների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դեպքում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ընդհանուր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կառավարումն</w:t>
      </w:r>
      <w:r w:rsidR="00FF0FE2" w:rsidRPr="00F566BF">
        <w:rPr>
          <w:rFonts w:ascii="GHEA Grapalat" w:hAnsi="GHEA Grapalat" w:cs="Sylfaen"/>
          <w:sz w:val="20"/>
          <w:lang w:val="af-ZA"/>
        </w:rPr>
        <w:t xml:space="preserve"> </w:t>
      </w:r>
      <w:r w:rsidR="00FF0FE2" w:rsidRPr="004F02AD">
        <w:rPr>
          <w:rFonts w:ascii="GHEA Grapalat" w:hAnsi="GHEA Grapalat" w:cs="Sylfaen"/>
          <w:sz w:val="20"/>
          <w:lang w:val="ru-RU"/>
        </w:rPr>
        <w:t>իրականացնող</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լիազորված</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մարմնի</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ղեկավարի</w:t>
      </w:r>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իսկ</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հիմնադրամների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դեպքում</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հոգաբարձուների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խորհրդի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r w:rsidR="004F02AD">
        <w:rPr>
          <w:rStyle w:val="FootnoteReference"/>
          <w:rFonts w:ascii="GHEA Grapalat" w:hAnsi="GHEA Grapalat" w:cs="Sylfaen"/>
          <w:sz w:val="20"/>
        </w:rPr>
        <w:footnoteReference w:id="8"/>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Բ</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Ց</w:t>
      </w:r>
      <w:r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Յ</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Ը</w:t>
      </w:r>
      <w:r w:rsidRPr="00F566BF">
        <w:rPr>
          <w:rFonts w:ascii="GHEA Grapalat" w:hAnsi="GHEA Grapalat"/>
          <w:b/>
          <w:szCs w:val="22"/>
          <w:lang w:val="af-ZA"/>
        </w:rPr>
        <w:t xml:space="preserve">   </w:t>
      </w:r>
      <w:r w:rsidRPr="00F566BF">
        <w:rPr>
          <w:rFonts w:ascii="GHEA Grapalat" w:hAnsi="GHEA Grapalat" w:cs="Sylfaen"/>
          <w:b/>
          <w:szCs w:val="22"/>
          <w:lang w:val="es-ES"/>
        </w:rPr>
        <w:t>Պ</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Ս</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Ե</w:t>
      </w:r>
      <w:r w:rsidRPr="00F566BF">
        <w:rPr>
          <w:rFonts w:ascii="GHEA Grapalat" w:hAnsi="GHEA Grapalat"/>
          <w:b/>
          <w:szCs w:val="22"/>
          <w:lang w:val="af-ZA"/>
        </w:rPr>
        <w:t xml:space="preserve"> </w:t>
      </w:r>
      <w:r w:rsidRPr="00F566BF">
        <w:rPr>
          <w:rFonts w:ascii="GHEA Grapalat" w:hAnsi="GHEA Grapalat" w:cs="Sylfaen"/>
          <w:b/>
          <w:szCs w:val="22"/>
          <w:lang w:val="es-ES"/>
        </w:rPr>
        <w:t>Լ</w:t>
      </w:r>
      <w:r w:rsidRPr="00F566BF">
        <w:rPr>
          <w:rFonts w:ascii="GHEA Grapalat" w:hAnsi="GHEA Grapalat"/>
          <w:b/>
          <w:szCs w:val="22"/>
          <w:lang w:val="af-ZA"/>
        </w:rPr>
        <w:t xml:space="preserve"> </w:t>
      </w:r>
      <w:r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21908973"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A5045F" w:rsidRPr="003815BD">
        <w:rPr>
          <w:rFonts w:ascii="GHEA Grapalat" w:hAnsi="GHEA Grapalat" w:cs="Sylfaen"/>
          <w:b/>
          <w:sz w:val="20"/>
          <w:lang w:val="ru-RU"/>
        </w:rPr>
        <w:t>ընթացակարգին</w:t>
      </w:r>
      <w:r w:rsidR="00A5045F" w:rsidRPr="00B112C0">
        <w:rPr>
          <w:rFonts w:ascii="GHEA Grapalat" w:hAnsi="GHEA Grapalat" w:cs="Sylfaen"/>
          <w:b/>
          <w:sz w:val="20"/>
          <w:lang w:val="es-ES"/>
        </w:rPr>
        <w:t xml:space="preserve"> </w:t>
      </w:r>
      <w:r w:rsidR="00A5045F" w:rsidRPr="003815BD">
        <w:rPr>
          <w:rFonts w:ascii="GHEA Grapalat" w:hAnsi="GHEA Grapalat" w:cs="Sylfaen"/>
          <w:b/>
          <w:sz w:val="20"/>
          <w:lang w:val="ru-RU"/>
        </w:rPr>
        <w:t>մասնակցելու</w:t>
      </w:r>
      <w:r w:rsidR="00A5045F" w:rsidRPr="00B112C0">
        <w:rPr>
          <w:rFonts w:ascii="GHEA Grapalat" w:hAnsi="GHEA Grapalat" w:cs="Sylfaen"/>
          <w:b/>
          <w:sz w:val="20"/>
          <w:lang w:val="es-ES"/>
        </w:rPr>
        <w:t xml:space="preserve"> </w:t>
      </w:r>
      <w:r w:rsidR="00A5045F" w:rsidRPr="003815BD">
        <w:rPr>
          <w:rFonts w:ascii="GHEA Grapalat" w:hAnsi="GHEA Grapalat" w:cs="Sylfaen"/>
          <w:b/>
          <w:sz w:val="20"/>
          <w:lang w:val="ru-RU"/>
        </w:rPr>
        <w:t>դիմում</w:t>
      </w:r>
      <w:r w:rsidR="00A5045F" w:rsidRPr="00B112C0">
        <w:rPr>
          <w:rFonts w:ascii="GHEA Grapalat" w:hAnsi="GHEA Grapalat" w:cs="Sylfaen"/>
          <w:b/>
          <w:sz w:val="20"/>
          <w:lang w:val="es-ES"/>
        </w:rPr>
        <w:t>-</w:t>
      </w:r>
      <w:r w:rsidR="00A5045F" w:rsidRPr="00B112C0">
        <w:rPr>
          <w:rFonts w:ascii="GHEA Grapalat" w:hAnsi="GHEA Grapalat" w:cs="Sylfaen"/>
          <w:b/>
          <w:sz w:val="20"/>
          <w:lang w:val="ru-RU"/>
        </w:rPr>
        <w:t>հայտարարություն</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համաձայն</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w:t>
      </w:r>
      <w:r w:rsidR="00A5045F" w:rsidRPr="003815BD">
        <w:rPr>
          <w:rFonts w:ascii="GHEA Grapalat" w:hAnsi="GHEA Grapalat" w:cs="Sylfaen"/>
          <w:b/>
          <w:sz w:val="20"/>
          <w:lang w:val="ru-RU"/>
        </w:rPr>
        <w:t>ավելված</w:t>
      </w:r>
      <w:r w:rsidR="00A5045F" w:rsidRPr="00B112C0">
        <w:rPr>
          <w:rFonts w:ascii="GHEA Grapalat" w:hAnsi="GHEA Grapalat" w:cs="Sylfaen"/>
          <w:b/>
          <w:sz w:val="20"/>
          <w:lang w:val="es-ES"/>
        </w:rPr>
        <w:t xml:space="preserve"> N 1-</w:t>
      </w:r>
      <w:r w:rsidR="00A5045F" w:rsidRPr="00B112C0">
        <w:rPr>
          <w:rFonts w:ascii="GHEA Grapalat" w:hAnsi="GHEA Grapalat" w:cs="Sylfaen"/>
          <w:b/>
          <w:sz w:val="20"/>
          <w:lang w:val="ru-RU"/>
        </w:rPr>
        <w:t>ի</w:t>
      </w:r>
      <w:r w:rsidR="00A5045F">
        <w:rPr>
          <w:rFonts w:ascii="GHEA Grapalat" w:hAnsi="GHEA Grapalat" w:cs="Sylfaen"/>
          <w:b/>
          <w:sz w:val="20"/>
          <w:lang w:val="hy-AM"/>
        </w:rPr>
        <w:t>,</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Եթե</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մասնակիցը</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չի</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հանդիսանում</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ՀՀ</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ռեզիդենտ</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իրական</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շահառուների</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վերաբերյալ</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հայտարարագիր</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հավելված</w:t>
      </w:r>
      <w:r w:rsidR="00A5045F" w:rsidRPr="00B112C0">
        <w:rPr>
          <w:rFonts w:ascii="GHEA Grapalat" w:hAnsi="GHEA Grapalat" w:cs="Sylfaen"/>
          <w:b/>
          <w:sz w:val="20"/>
          <w:lang w:val="es-ES"/>
        </w:rPr>
        <w:t xml:space="preserve"> 1.</w:t>
      </w:r>
      <w:r w:rsidR="00520884">
        <w:rPr>
          <w:rFonts w:ascii="GHEA Grapalat" w:hAnsi="GHEA Grapalat" w:cs="Sylfaen"/>
          <w:b/>
          <w:sz w:val="20"/>
          <w:lang w:val="hy-AM"/>
        </w:rPr>
        <w:t>2</w:t>
      </w:r>
      <w:r w:rsidR="00A5045F" w:rsidRPr="00B112C0">
        <w:rPr>
          <w:rFonts w:ascii="GHEA Grapalat" w:hAnsi="GHEA Grapalat" w:cs="Sylfaen"/>
          <w:b/>
          <w:sz w:val="20"/>
          <w:lang w:val="es-ES"/>
        </w:rPr>
        <w:t>-</w:t>
      </w:r>
      <w:r w:rsidR="00A5045F" w:rsidRPr="00B112C0">
        <w:rPr>
          <w:rFonts w:ascii="GHEA Grapalat" w:hAnsi="GHEA Grapalat" w:cs="Sylfaen"/>
          <w:b/>
          <w:sz w:val="20"/>
          <w:lang w:val="ru-RU"/>
        </w:rPr>
        <w:t>ի</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ըստ</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անհրաժեշտության</w:t>
      </w:r>
      <w:r w:rsidR="00A5045F" w:rsidRPr="00B112C0">
        <w:rPr>
          <w:rFonts w:ascii="GHEA Grapalat" w:hAnsi="GHEA Grapalat" w:cs="Sylfaen"/>
          <w:b/>
          <w:sz w:val="20"/>
          <w:lang w:val="es-ES"/>
        </w:rPr>
        <w:t xml:space="preserve"> /zip </w:t>
      </w:r>
      <w:r w:rsidR="00A5045F" w:rsidRPr="00B112C0">
        <w:rPr>
          <w:rFonts w:ascii="GHEA Grapalat" w:hAnsi="GHEA Grapalat" w:cs="Sylfaen"/>
          <w:b/>
          <w:sz w:val="20"/>
          <w:lang w:val="ru-RU"/>
        </w:rPr>
        <w:t>ֆայլ</w:t>
      </w:r>
      <w:r w:rsidR="00A5045F" w:rsidRPr="00B112C0">
        <w:rPr>
          <w:rFonts w:ascii="GHEA Grapalat" w:hAnsi="GHEA Grapalat" w:cs="Sylfaen"/>
          <w:b/>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9"/>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48349313" w14:textId="5995E03B" w:rsidR="00A5045F" w:rsidRDefault="00096865" w:rsidP="00A5045F">
      <w:pPr>
        <w:ind w:firstLine="567"/>
        <w:jc w:val="both"/>
        <w:rPr>
          <w:rFonts w:ascii="GHEA Grapalat" w:hAnsi="GHEA Grapalat" w:cs="GHEA Grapalat"/>
          <w:b/>
          <w:bCs/>
          <w:color w:val="000000"/>
          <w:sz w:val="20"/>
          <w:szCs w:val="20"/>
          <w:lang w:val="hy-AM"/>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A5045F" w:rsidRPr="00DD5C4E">
        <w:rPr>
          <w:rFonts w:ascii="GHEA Grapalat" w:hAnsi="GHEA Grapalat"/>
          <w:b/>
          <w:sz w:val="20"/>
          <w:szCs w:val="20"/>
          <w:lang w:val="hy-AM"/>
        </w:rPr>
        <w:t>տոկոսային արտահայտությամբ</w:t>
      </w:r>
      <w:r w:rsidR="00A5045F" w:rsidRPr="00DD5C4E">
        <w:rPr>
          <w:rFonts w:ascii="GHEA Grapalat" w:hAnsi="GHEA Grapalat" w:cs="Sylfaen"/>
          <w:sz w:val="20"/>
          <w:lang w:val="af-ZA"/>
        </w:rPr>
        <w:t xml:space="preserve">` </w:t>
      </w:r>
      <w:r w:rsidR="00A5045F" w:rsidRPr="00DD5C4E">
        <w:rPr>
          <w:rFonts w:ascii="GHEA Grapalat" w:hAnsi="GHEA Grapalat" w:cs="Sylfaen"/>
          <w:sz w:val="20"/>
          <w:lang w:val="hy-AM"/>
        </w:rPr>
        <w:t>համաձայն</w:t>
      </w:r>
      <w:r w:rsidR="00A5045F" w:rsidRPr="00DD5C4E">
        <w:rPr>
          <w:rFonts w:ascii="GHEA Grapalat" w:hAnsi="GHEA Grapalat" w:cs="Sylfaen"/>
          <w:sz w:val="20"/>
          <w:lang w:val="af-ZA"/>
        </w:rPr>
        <w:t xml:space="preserve"> </w:t>
      </w:r>
      <w:r w:rsidR="00A5045F" w:rsidRPr="00DD5C4E">
        <w:rPr>
          <w:rFonts w:ascii="GHEA Grapalat" w:hAnsi="GHEA Grapalat" w:cs="Sylfaen"/>
          <w:sz w:val="20"/>
          <w:lang w:val="hy-AM"/>
        </w:rPr>
        <w:t>հավելված</w:t>
      </w:r>
      <w:r w:rsidR="00A5045F" w:rsidRPr="00DD5C4E">
        <w:rPr>
          <w:rFonts w:ascii="GHEA Grapalat" w:hAnsi="GHEA Grapalat" w:cs="Sylfaen"/>
          <w:sz w:val="20"/>
          <w:lang w:val="af-ZA"/>
        </w:rPr>
        <w:t xml:space="preserve"> N 2-</w:t>
      </w:r>
      <w:r w:rsidR="00A5045F" w:rsidRPr="00DD5C4E">
        <w:rPr>
          <w:rFonts w:ascii="GHEA Grapalat" w:hAnsi="GHEA Grapalat" w:cs="Sylfaen"/>
          <w:sz w:val="20"/>
          <w:lang w:val="hy-AM"/>
        </w:rPr>
        <w:t>ի</w:t>
      </w:r>
      <w:r w:rsidR="00A5045F">
        <w:rPr>
          <w:rFonts w:ascii="GHEA Grapalat" w:hAnsi="GHEA Grapalat" w:cs="GHEA Grapalat"/>
          <w:b/>
          <w:bCs/>
          <w:color w:val="000000"/>
          <w:sz w:val="20"/>
          <w:szCs w:val="20"/>
          <w:lang w:val="hy-AM"/>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A5045F">
        <w:rPr>
          <w:rFonts w:ascii="GHEA Grapalat" w:hAnsi="GHEA Grapalat" w:cs="Sylfaen"/>
          <w:sz w:val="20"/>
          <w:lang w:val="hy-AM"/>
        </w:rPr>
        <w:t>հրավերով</w:t>
      </w:r>
      <w:r w:rsidR="003946B4" w:rsidRPr="004F02AD">
        <w:rPr>
          <w:rFonts w:ascii="GHEA Grapalat" w:hAnsi="GHEA Grapalat" w:cs="Sylfaen"/>
          <w:sz w:val="20"/>
          <w:lang w:val="es-ES"/>
        </w:rPr>
        <w:t xml:space="preserve"> </w:t>
      </w:r>
      <w:r w:rsidR="003946B4" w:rsidRPr="00A5045F">
        <w:rPr>
          <w:rFonts w:ascii="GHEA Grapalat" w:hAnsi="GHEA Grapalat" w:cs="Sylfaen"/>
          <w:sz w:val="20"/>
          <w:lang w:val="hy-AM"/>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A5045F">
        <w:rPr>
          <w:rFonts w:ascii="GHEA Grapalat" w:hAnsi="GHEA Grapalat" w:cs="Sylfaen"/>
          <w:sz w:val="20"/>
          <w:lang w:val="hy-AM"/>
        </w:rPr>
        <w:t>ասնակցի</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կազմված</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փաստաթղթերը</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ստորագրում</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է</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դրանք</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ներկայացնող</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կամ</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վերջինիս</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լիազորված</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այսուհետ</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գործակալ</w:t>
      </w:r>
      <w:r w:rsidR="003946B4" w:rsidRPr="00F566BF">
        <w:rPr>
          <w:rFonts w:ascii="GHEA Grapalat" w:hAnsi="GHEA Grapalat" w:cs="Sylfaen"/>
          <w:sz w:val="20"/>
          <w:lang w:val="es-ES"/>
        </w:rPr>
        <w:t>)</w:t>
      </w:r>
      <w:r w:rsidR="003946B4" w:rsidRPr="00A5045F">
        <w:rPr>
          <w:rFonts w:ascii="GHEA Grapalat" w:hAnsi="GHEA Grapalat" w:cs="Sylfaen"/>
          <w:sz w:val="20"/>
          <w:lang w:val="hy-AM"/>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 1</w:t>
      </w:r>
    </w:p>
    <w:p w14:paraId="6414FAF0" w14:textId="4FD6D3AE"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5152D2">
        <w:rPr>
          <w:rFonts w:ascii="GHEA Grapalat" w:hAnsi="GHEA Grapalat"/>
          <w:b/>
          <w:lang w:val="es-ES"/>
        </w:rPr>
        <w:t>ԵՔ-ԳՀԾՁԲ-</w:t>
      </w:r>
      <w:r w:rsidR="0019322F">
        <w:rPr>
          <w:rFonts w:ascii="GHEA Grapalat" w:hAnsi="GHEA Grapalat"/>
          <w:b/>
          <w:lang w:val="es-ES"/>
        </w:rPr>
        <w:t>24/115</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3A24DE4C" w:rsidR="00B2572B" w:rsidRPr="00F566BF" w:rsidRDefault="00CD1686"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5C764DFF" w:rsidR="00B2572B" w:rsidRPr="00F566BF" w:rsidRDefault="00A67723"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w:t>
      </w:r>
      <w:proofErr w:type="spellStart"/>
      <w:r>
        <w:rPr>
          <w:rFonts w:ascii="GHEA Grapalat" w:hAnsi="GHEA Grapalat" w:cs="Sylfaen"/>
          <w:color w:val="auto"/>
          <w:sz w:val="24"/>
          <w:szCs w:val="24"/>
          <w:lang w:val="es-ES"/>
        </w:rPr>
        <w:t>ՀԱՐՑՄԱՆ</w:t>
      </w:r>
      <w:r w:rsidR="00B2572B" w:rsidRPr="00F566BF">
        <w:rPr>
          <w:rFonts w:ascii="GHEA Grapalat" w:hAnsi="GHEA Grapalat" w:cs="Sylfaen"/>
          <w:color w:val="auto"/>
          <w:sz w:val="24"/>
          <w:szCs w:val="24"/>
          <w:lang w:val="es-ES"/>
        </w:rPr>
        <w:t>ն</w:t>
      </w:r>
      <w:proofErr w:type="spellEnd"/>
      <w:r w:rsidR="00B2572B" w:rsidRPr="00F566BF">
        <w:rPr>
          <w:rFonts w:ascii="GHEA Grapalat" w:hAnsi="GHEA Grapalat" w:cs="Sylfaen"/>
          <w:color w:val="auto"/>
          <w:sz w:val="24"/>
          <w:szCs w:val="24"/>
          <w:lang w:val="es-ES"/>
        </w:rPr>
        <w:t xml:space="preserve"> մասնակցելու</w:t>
      </w:r>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74245BCA"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00520884">
        <w:rPr>
          <w:rFonts w:ascii="GHEA Grapalat" w:hAnsi="GHEA Grapalat"/>
          <w:lang w:val="es-ES"/>
        </w:rPr>
        <w:t>ԵՔ-ԳՀԾՁԲ-</w:t>
      </w:r>
      <w:r w:rsidR="0019322F">
        <w:rPr>
          <w:rFonts w:ascii="GHEA Grapalat" w:hAnsi="GHEA Grapalat"/>
          <w:lang w:val="es-ES"/>
        </w:rPr>
        <w:t>24/115</w:t>
      </w:r>
      <w:r w:rsidR="00AF41B3">
        <w:rPr>
          <w:rFonts w:ascii="GHEA Grapalat" w:hAnsi="GHEA Grapalat"/>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0E7C27AB" w:rsidR="00B2572B" w:rsidRPr="00F566BF" w:rsidRDefault="00CD1686"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53694983"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5152D2">
        <w:rPr>
          <w:rFonts w:ascii="GHEA Grapalat" w:hAnsi="GHEA Grapalat" w:cs="Arial"/>
          <w:sz w:val="20"/>
          <w:szCs w:val="20"/>
          <w:lang w:val="es-ES"/>
        </w:rPr>
        <w:t>ԵՔ-ԳՀԾՁԲ-</w:t>
      </w:r>
      <w:r w:rsidR="0019322F">
        <w:rPr>
          <w:rFonts w:ascii="GHEA Grapalat" w:hAnsi="GHEA Grapalat" w:cs="Arial"/>
          <w:sz w:val="20"/>
          <w:szCs w:val="20"/>
          <w:lang w:val="es-ES"/>
        </w:rPr>
        <w:t>24/115</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գնանշման</w:t>
      </w:r>
      <w:proofErr w:type="spellEnd"/>
      <w:r w:rsidR="00520884">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հարցման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պահանջներին</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7B16C6F6"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5152D2">
        <w:rPr>
          <w:rFonts w:ascii="GHEA Grapalat" w:hAnsi="GHEA Grapalat" w:cs="Sylfaen"/>
          <w:sz w:val="22"/>
          <w:szCs w:val="22"/>
          <w:lang w:val="hy-AM"/>
        </w:rPr>
        <w:t>ԵՔ-ԳՀԾՁԲ-</w:t>
      </w:r>
      <w:r w:rsidR="0019322F">
        <w:rPr>
          <w:rFonts w:ascii="GHEA Grapalat" w:hAnsi="GHEA Grapalat" w:cs="Sylfaen"/>
          <w:sz w:val="22"/>
          <w:szCs w:val="22"/>
          <w:lang w:val="hy-AM"/>
        </w:rPr>
        <w:t>24/115</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գնանշման</w:t>
      </w:r>
      <w:proofErr w:type="spellEnd"/>
      <w:r w:rsidR="00520884">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հարցմա</w:t>
      </w:r>
      <w:r w:rsidR="006C3873" w:rsidRPr="00F71502">
        <w:rPr>
          <w:rFonts w:ascii="GHEA Grapalat" w:hAnsi="GHEA Grapalat" w:cs="Arial"/>
          <w:sz w:val="20"/>
          <w:szCs w:val="20"/>
          <w:lang w:val="es-ES"/>
        </w:rPr>
        <w:t>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9150918" w14:textId="77777777" w:rsidR="004F02AD" w:rsidRPr="002A4619" w:rsidRDefault="004F02AD" w:rsidP="004F02A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96986C0" w14:textId="77777777"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1.2**</w:t>
      </w:r>
    </w:p>
    <w:p w14:paraId="50634259" w14:textId="115CDA61"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5152D2">
        <w:rPr>
          <w:rFonts w:ascii="GHEA Grapalat" w:hAnsi="GHEA Grapalat"/>
          <w:b/>
          <w:lang w:val="hy-AM"/>
        </w:rPr>
        <w:t>ԵՔ-ԳՀԾՁԲ-</w:t>
      </w:r>
      <w:r w:rsidR="0019322F">
        <w:rPr>
          <w:rFonts w:ascii="GHEA Grapalat" w:hAnsi="GHEA Grapalat"/>
          <w:b/>
          <w:lang w:val="hy-AM"/>
        </w:rPr>
        <w:t>24/115</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4D1A148E" w:rsidR="00161442" w:rsidRDefault="00CD1686"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61442" w:rsidRPr="00F566BF">
        <w:rPr>
          <w:rFonts w:ascii="GHEA Grapalat" w:hAnsi="GHEA Grapalat" w:cs="Arial"/>
          <w:b/>
          <w:lang w:val="hy-AM"/>
        </w:rPr>
        <w:t xml:space="preserve">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395D8DF4" w14:textId="77777777" w:rsidR="00A5045F" w:rsidRPr="004B2068" w:rsidRDefault="00A5045F" w:rsidP="00A5045F">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Pr="004B2068">
        <w:rPr>
          <w:rFonts w:ascii="GHEA Grapalat" w:hAnsi="GHEA Grapalat" w:cs="Arial"/>
          <w:b/>
          <w:lang w:val="hy-AM"/>
        </w:rPr>
        <w:t>2</w:t>
      </w:r>
    </w:p>
    <w:p w14:paraId="551B938E" w14:textId="54DF47DE" w:rsidR="00A5045F" w:rsidRPr="007320DA" w:rsidRDefault="00A5045F" w:rsidP="00A5045F">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Pr>
          <w:rFonts w:ascii="GHEA Grapalat" w:hAnsi="GHEA Grapalat"/>
          <w:b/>
          <w:lang w:val="hy-AM"/>
        </w:rPr>
        <w:t>ԵՔ-ԳՀԾՁԲ-</w:t>
      </w:r>
      <w:r w:rsidR="0019322F">
        <w:rPr>
          <w:rFonts w:ascii="GHEA Grapalat" w:hAnsi="GHEA Grapalat"/>
          <w:b/>
          <w:lang w:val="hy-AM"/>
        </w:rPr>
        <w:t>24/115</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1DF8A2E1" w14:textId="5A80FEFC" w:rsidR="00A5045F" w:rsidRPr="007320DA" w:rsidRDefault="00A5045F" w:rsidP="00A5045F">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w:t>
      </w:r>
      <w:r w:rsidR="00C03509">
        <w:rPr>
          <w:rFonts w:ascii="GHEA Grapalat" w:hAnsi="GHEA Grapalat" w:cs="Sylfaen"/>
          <w:b/>
          <w:lang w:val="hy-AM"/>
        </w:rPr>
        <w:t>ան</w:t>
      </w:r>
      <w:r w:rsidRPr="007320DA">
        <w:rPr>
          <w:rFonts w:ascii="GHEA Grapalat" w:hAnsi="GHEA Grapalat" w:cs="Arial"/>
          <w:b/>
          <w:lang w:val="hy-AM"/>
        </w:rPr>
        <w:t xml:space="preserve"> </w:t>
      </w:r>
      <w:r w:rsidRPr="007320DA">
        <w:rPr>
          <w:rFonts w:ascii="GHEA Grapalat" w:hAnsi="GHEA Grapalat" w:cs="Sylfaen"/>
          <w:b/>
          <w:lang w:val="hy-AM"/>
        </w:rPr>
        <w:t>հրավերի</w:t>
      </w:r>
    </w:p>
    <w:p w14:paraId="668D419E" w14:textId="77777777" w:rsidR="00A5045F" w:rsidRPr="007320DA" w:rsidRDefault="00A5045F" w:rsidP="00A5045F">
      <w:pPr>
        <w:rPr>
          <w:rFonts w:ascii="GHEA Grapalat" w:hAnsi="GHEA Grapalat"/>
          <w:lang w:val="hy-AM"/>
        </w:rPr>
      </w:pPr>
    </w:p>
    <w:p w14:paraId="541B26DC" w14:textId="77777777" w:rsidR="00A5045F" w:rsidRPr="007320DA" w:rsidRDefault="00A5045F" w:rsidP="00A5045F">
      <w:pPr>
        <w:ind w:firstLine="567"/>
        <w:jc w:val="center"/>
        <w:rPr>
          <w:rFonts w:ascii="GHEA Grapalat" w:hAnsi="GHEA Grapalat"/>
          <w:sz w:val="20"/>
          <w:lang w:val="hy-AM"/>
        </w:rPr>
      </w:pPr>
    </w:p>
    <w:p w14:paraId="30AEA54F" w14:textId="77777777" w:rsidR="00A5045F" w:rsidRPr="002C412C" w:rsidRDefault="00A5045F" w:rsidP="00A5045F">
      <w:pPr>
        <w:ind w:left="-66" w:right="-144"/>
        <w:jc w:val="center"/>
        <w:rPr>
          <w:rFonts w:ascii="GHEA Grapalat" w:hAnsi="GHEA Grapalat"/>
          <w:b/>
          <w:color w:val="FF0000"/>
          <w:sz w:val="20"/>
          <w:lang w:val="hy-AM"/>
        </w:rPr>
      </w:pPr>
      <w:r w:rsidRPr="007320DA">
        <w:rPr>
          <w:rFonts w:ascii="GHEA Grapalat" w:hAnsi="GHEA Grapalat"/>
          <w:b/>
          <w:sz w:val="20"/>
          <w:lang w:val="hy-AM"/>
        </w:rPr>
        <w:t>Գ Ն Ա Յ Ի Ն   Ա Ռ Ա Ջ Ա Ր Կ</w:t>
      </w:r>
      <w:r>
        <w:rPr>
          <w:rFonts w:ascii="GHEA Grapalat" w:hAnsi="GHEA Grapalat"/>
          <w:b/>
          <w:sz w:val="20"/>
          <w:lang w:val="hy-AM"/>
        </w:rPr>
        <w:t xml:space="preserve">    </w:t>
      </w:r>
      <w:r w:rsidRPr="003A61B1">
        <w:rPr>
          <w:rFonts w:ascii="GHEA Grapalat" w:hAnsi="GHEA Grapalat"/>
          <w:b/>
          <w:sz w:val="20"/>
          <w:lang w:val="hy-AM"/>
        </w:rPr>
        <w:t>Տ Ո Կ Ո Ս Ա Յ Ի Ն    Ա Ր Տ Ա Հ Ա Յ Տ ՈՒ Թ Յ Ա Մ Բ***</w:t>
      </w:r>
    </w:p>
    <w:p w14:paraId="370883F1" w14:textId="77777777" w:rsidR="00A5045F" w:rsidRPr="007320DA" w:rsidRDefault="00A5045F" w:rsidP="00A5045F">
      <w:pPr>
        <w:ind w:firstLine="567"/>
        <w:rPr>
          <w:rFonts w:ascii="GHEA Grapalat" w:hAnsi="GHEA Grapalat"/>
          <w:lang w:val="hy-AM"/>
        </w:rPr>
      </w:pPr>
    </w:p>
    <w:p w14:paraId="5CBA8FE3" w14:textId="45CF2070" w:rsidR="00A5045F" w:rsidRPr="007320DA" w:rsidRDefault="00A5045F" w:rsidP="00A5045F">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Pr>
          <w:rFonts w:ascii="GHEA Grapalat" w:hAnsi="GHEA Grapalat" w:cs="Arial"/>
          <w:sz w:val="20"/>
          <w:szCs w:val="20"/>
          <w:lang w:val="es-ES"/>
        </w:rPr>
        <w:t>ԵՔ-ԳՀ</w:t>
      </w:r>
      <w:r>
        <w:rPr>
          <w:rFonts w:ascii="GHEA Grapalat" w:hAnsi="GHEA Grapalat" w:cs="Arial"/>
          <w:sz w:val="20"/>
          <w:szCs w:val="20"/>
          <w:lang w:val="hy-AM"/>
        </w:rPr>
        <w:t>Ծ</w:t>
      </w:r>
      <w:r>
        <w:rPr>
          <w:rFonts w:ascii="GHEA Grapalat" w:hAnsi="GHEA Grapalat" w:cs="Arial"/>
          <w:sz w:val="20"/>
          <w:szCs w:val="20"/>
          <w:lang w:val="es-ES"/>
        </w:rPr>
        <w:t>ՁԲ-</w:t>
      </w:r>
      <w:r w:rsidR="0019322F">
        <w:rPr>
          <w:rFonts w:ascii="GHEA Grapalat" w:hAnsi="GHEA Grapalat" w:cs="Arial"/>
          <w:sz w:val="20"/>
          <w:szCs w:val="20"/>
          <w:lang w:val="es-ES"/>
        </w:rPr>
        <w:t>24/115</w:t>
      </w:r>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7C2EE169" w14:textId="77777777" w:rsidR="00A5045F" w:rsidRPr="002109D7" w:rsidRDefault="00A5045F" w:rsidP="00A5045F">
      <w:pPr>
        <w:ind w:firstLine="567"/>
        <w:jc w:val="both"/>
        <w:rPr>
          <w:rFonts w:ascii="GHEA Grapalat" w:hAnsi="GHEA Grapalat" w:cs="Arial"/>
          <w:lang w:val="hy-AM"/>
        </w:rPr>
      </w:pPr>
      <w:bookmarkStart w:id="8" w:name="_Hlk23147299"/>
      <w:r w:rsidRPr="007320DA">
        <w:rPr>
          <w:rFonts w:ascii="GHEA Grapalat" w:hAnsi="GHEA Grapalat" w:cs="Sylfaen"/>
          <w:vertAlign w:val="superscript"/>
          <w:lang w:val="hy-AM"/>
        </w:rPr>
        <w:t xml:space="preserve">                                                                                     մասնակցի անվանումը</w:t>
      </w:r>
    </w:p>
    <w:bookmarkEnd w:id="8"/>
    <w:p w14:paraId="2D8A7334" w14:textId="77777777" w:rsidR="00A5045F" w:rsidRDefault="00A5045F" w:rsidP="00A5045F">
      <w:pPr>
        <w:jc w:val="both"/>
        <w:rPr>
          <w:rFonts w:ascii="GHEA Grapalat" w:hAnsi="GHEA Grapalat" w:cs="GHEA Grapalat"/>
          <w:b/>
          <w:bCs/>
          <w:color w:val="00000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r w:rsidRPr="002109D7">
        <w:rPr>
          <w:rFonts w:ascii="GHEA Grapalat" w:hAnsi="GHEA Grapalat" w:cs="GHEA Grapalat"/>
          <w:b/>
          <w:bCs/>
          <w:color w:val="000000"/>
          <w:lang w:val="hy-AM"/>
        </w:rPr>
        <w:t xml:space="preserve"> </w:t>
      </w:r>
    </w:p>
    <w:p w14:paraId="337267AF" w14:textId="77777777" w:rsidR="00A5045F" w:rsidRPr="007320DA" w:rsidRDefault="00A5045F" w:rsidP="00A5045F">
      <w:pPr>
        <w:jc w:val="both"/>
        <w:rPr>
          <w:rFonts w:ascii="GHEA Grapalat" w:hAnsi="GHEA Grapalat"/>
          <w:sz w:val="20"/>
          <w:lang w:val="hy-AM"/>
        </w:rPr>
      </w:pPr>
    </w:p>
    <w:p w14:paraId="47007D97" w14:textId="77777777" w:rsidR="00A5045F" w:rsidRPr="000334AF" w:rsidRDefault="00A5045F" w:rsidP="00A5045F">
      <w:pPr>
        <w:jc w:val="right"/>
        <w:rPr>
          <w:rFonts w:ascii="GHEA Grapalat" w:hAnsi="GHEA Grapalat"/>
          <w:sz w:val="20"/>
          <w:lang w:val="hy-AM"/>
        </w:rPr>
      </w:pPr>
      <w:r>
        <w:rPr>
          <w:rFonts w:ascii="GHEA Grapalat" w:hAnsi="GHEA Grapalat"/>
          <w:sz w:val="20"/>
          <w:szCs w:val="20"/>
          <w:lang w:val="hy-AM"/>
        </w:rPr>
        <w:t>Տոկոս</w:t>
      </w:r>
      <w:r>
        <w:rPr>
          <w:rFonts w:ascii="GHEA Grapalat" w:hAnsi="GHEA Grapalat"/>
          <w:sz w:val="20"/>
          <w:lang w:val="hy-AM"/>
        </w:rPr>
        <w:t xml:space="preserve"> </w:t>
      </w:r>
      <w:r>
        <w:rPr>
          <w:rFonts w:ascii="GHEA Grapalat" w:hAnsi="GHEA Grapalat"/>
          <w:b/>
          <w:bCs/>
          <w:iCs/>
          <w:color w:val="000000"/>
          <w:sz w:val="18"/>
          <w:szCs w:val="18"/>
        </w:rPr>
        <w:t>%</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64"/>
      </w:tblGrid>
      <w:tr w:rsidR="00A5045F" w:rsidRPr="00A23ECF" w14:paraId="0BDAC8F4" w14:textId="77777777" w:rsidTr="00300C82">
        <w:trPr>
          <w:trHeight w:val="953"/>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DEDB99" w14:textId="77777777" w:rsidR="00A5045F" w:rsidRPr="005D10D0" w:rsidRDefault="00A5045F" w:rsidP="00300C82">
            <w:pPr>
              <w:jc w:val="center"/>
              <w:rPr>
                <w:rFonts w:ascii="GHEA Grapalat" w:hAnsi="GHEA Grapalat"/>
                <w:sz w:val="18"/>
                <w:lang w:val="hy-AM"/>
              </w:rPr>
            </w:pPr>
            <w:r>
              <w:rPr>
                <w:rFonts w:ascii="GHEA Grapalat" w:hAnsi="GHEA Grapalat"/>
                <w:sz w:val="18"/>
                <w:lang w:val="hy-AM"/>
              </w:rPr>
              <w:t>Չ</w:t>
            </w:r>
            <w:r w:rsidRPr="005D10D0">
              <w:rPr>
                <w:rFonts w:ascii="GHEA Grapalat" w:hAnsi="GHEA Grapalat"/>
                <w:sz w:val="18"/>
                <w:lang w:val="hy-AM"/>
              </w:rPr>
              <w:t>Հ</w:t>
            </w:r>
          </w:p>
        </w:tc>
        <w:tc>
          <w:tcPr>
            <w:tcW w:w="2189" w:type="dxa"/>
            <w:tcBorders>
              <w:top w:val="single" w:sz="4" w:space="0" w:color="auto"/>
              <w:left w:val="single" w:sz="4" w:space="0" w:color="auto"/>
              <w:bottom w:val="single" w:sz="4" w:space="0" w:color="auto"/>
              <w:right w:val="single" w:sz="4" w:space="0" w:color="auto"/>
            </w:tcBorders>
            <w:vAlign w:val="center"/>
          </w:tcPr>
          <w:p w14:paraId="189B834E" w14:textId="77777777" w:rsidR="00A5045F" w:rsidRPr="005D10D0" w:rsidRDefault="00A5045F" w:rsidP="00300C82">
            <w:pPr>
              <w:jc w:val="center"/>
              <w:rPr>
                <w:rFonts w:ascii="GHEA Grapalat" w:hAnsi="GHEA Grapalat" w:cs="Arial"/>
                <w:sz w:val="20"/>
                <w:szCs w:val="20"/>
                <w:lang w:val="hy-AM"/>
              </w:rPr>
            </w:pPr>
            <w:r w:rsidRPr="005D10D0">
              <w:rPr>
                <w:rFonts w:ascii="GHEA Grapalat" w:hAnsi="GHEA Grapalat" w:cs="Arial"/>
                <w:sz w:val="20"/>
                <w:szCs w:val="20"/>
                <w:lang w:val="hy-AM"/>
              </w:rPr>
              <w:t>Գնման առարկայի անվանումը</w:t>
            </w:r>
          </w:p>
        </w:tc>
        <w:tc>
          <w:tcPr>
            <w:tcW w:w="74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C056FD" w14:textId="77777777" w:rsidR="00E446DD" w:rsidRDefault="00E446DD" w:rsidP="00E446DD">
            <w:pPr>
              <w:jc w:val="center"/>
              <w:rPr>
                <w:rFonts w:ascii="GHEA Grapalat" w:hAnsi="GHEA Grapalat"/>
                <w:b/>
                <w:bCs/>
                <w:sz w:val="18"/>
                <w:szCs w:val="20"/>
                <w:lang w:val="hy-AM"/>
              </w:rPr>
            </w:pPr>
            <w:r w:rsidRPr="00B931A0">
              <w:rPr>
                <w:rFonts w:ascii="GHEA Grapalat" w:hAnsi="GHEA Grapalat"/>
                <w:b/>
                <w:bCs/>
                <w:sz w:val="18"/>
                <w:szCs w:val="20"/>
                <w:lang w:val="hy-AM"/>
              </w:rPr>
              <w:t xml:space="preserve">**Եթե մասնակիցը ԱԱՀ վճարող է անհրաժեշտ է միավորի առավելագույն  </w:t>
            </w:r>
            <w:r>
              <w:rPr>
                <w:rFonts w:ascii="GHEA Grapalat" w:hAnsi="GHEA Grapalat"/>
                <w:b/>
                <w:bCs/>
                <w:sz w:val="18"/>
                <w:szCs w:val="20"/>
                <w:lang w:val="hy-AM"/>
              </w:rPr>
              <w:t>գինը՝</w:t>
            </w:r>
            <w:r w:rsidRPr="00B931A0">
              <w:rPr>
                <w:rFonts w:ascii="GHEA Grapalat" w:hAnsi="GHEA Grapalat"/>
                <w:b/>
                <w:bCs/>
                <w:sz w:val="18"/>
                <w:szCs w:val="20"/>
                <w:lang w:val="hy-AM"/>
              </w:rPr>
              <w:t xml:space="preserve"> տոկոսային </w:t>
            </w:r>
            <w:r w:rsidRPr="00890337">
              <w:rPr>
                <w:rFonts w:ascii="GHEA Grapalat" w:hAnsi="GHEA Grapalat"/>
                <w:b/>
                <w:bCs/>
                <w:sz w:val="18"/>
                <w:szCs w:val="20"/>
                <w:lang w:val="hy-AM"/>
              </w:rPr>
              <w:t>արտահայտությամբ</w:t>
            </w:r>
            <w:r w:rsidRPr="00B931A0">
              <w:rPr>
                <w:rFonts w:ascii="GHEA Grapalat" w:hAnsi="GHEA Grapalat"/>
                <w:b/>
                <w:bCs/>
                <w:sz w:val="18"/>
                <w:szCs w:val="20"/>
                <w:lang w:val="hy-AM"/>
              </w:rPr>
              <w:t xml:space="preserve"> լրացնել</w:t>
            </w:r>
          </w:p>
          <w:p w14:paraId="73F4A7EB" w14:textId="76D5DE4E" w:rsidR="00A5045F" w:rsidRPr="00B931A0" w:rsidRDefault="00E446DD" w:rsidP="00E446DD">
            <w:pPr>
              <w:jc w:val="center"/>
              <w:rPr>
                <w:rFonts w:ascii="GHEA Grapalat" w:hAnsi="GHEA Grapalat"/>
                <w:b/>
                <w:bCs/>
                <w:sz w:val="18"/>
                <w:szCs w:val="20"/>
                <w:lang w:val="hy-AM"/>
              </w:rPr>
            </w:pPr>
            <w:r>
              <w:rPr>
                <w:rFonts w:ascii="GHEA Grapalat" w:hAnsi="GHEA Grapalat"/>
                <w:b/>
                <w:bCs/>
                <w:sz w:val="18"/>
                <w:szCs w:val="20"/>
                <w:lang w:val="hy-AM"/>
              </w:rPr>
              <w:t>«</w:t>
            </w:r>
            <w:r w:rsidRPr="00B931A0">
              <w:rPr>
                <w:rFonts w:ascii="GHEA Grapalat" w:hAnsi="GHEA Grapalat"/>
                <w:b/>
                <w:bCs/>
                <w:sz w:val="18"/>
                <w:szCs w:val="20"/>
                <w:lang w:val="hy-AM"/>
              </w:rPr>
              <w:t>ԱԱՀ սյունյակում</w:t>
            </w:r>
            <w:r>
              <w:rPr>
                <w:rFonts w:ascii="GHEA Grapalat" w:hAnsi="GHEA Grapalat"/>
                <w:b/>
                <w:bCs/>
                <w:sz w:val="18"/>
                <w:szCs w:val="20"/>
                <w:lang w:val="hy-AM"/>
              </w:rPr>
              <w:t>»</w:t>
            </w:r>
            <w:r w:rsidRPr="00B931A0">
              <w:rPr>
                <w:rFonts w:ascii="GHEA Grapalat" w:hAnsi="GHEA Grapalat"/>
                <w:b/>
                <w:bCs/>
                <w:sz w:val="18"/>
                <w:szCs w:val="20"/>
                <w:lang w:val="hy-AM"/>
              </w:rPr>
              <w:t xml:space="preserve">, եթե ոչ </w:t>
            </w:r>
            <w:r>
              <w:rPr>
                <w:rFonts w:ascii="GHEA Grapalat" w:hAnsi="GHEA Grapalat"/>
                <w:b/>
                <w:bCs/>
                <w:sz w:val="18"/>
                <w:szCs w:val="20"/>
                <w:lang w:val="hy-AM"/>
              </w:rPr>
              <w:t>«</w:t>
            </w:r>
            <w:r w:rsidRPr="00B931A0">
              <w:rPr>
                <w:rFonts w:ascii="GHEA Grapalat" w:hAnsi="GHEA Grapalat"/>
                <w:b/>
                <w:bCs/>
                <w:sz w:val="18"/>
                <w:szCs w:val="20"/>
                <w:lang w:val="hy-AM"/>
              </w:rPr>
              <w:t>առանց ԱԱՀ սյունյակում</w:t>
            </w:r>
            <w:r>
              <w:rPr>
                <w:rFonts w:ascii="GHEA Grapalat" w:hAnsi="GHEA Grapalat"/>
                <w:b/>
                <w:bCs/>
                <w:sz w:val="18"/>
                <w:szCs w:val="20"/>
                <w:lang w:val="hy-AM"/>
              </w:rPr>
              <w:t>»</w:t>
            </w:r>
            <w:r w:rsidRPr="00B931A0">
              <w:rPr>
                <w:rFonts w:ascii="GHEA Grapalat" w:hAnsi="GHEA Grapalat"/>
                <w:b/>
                <w:bCs/>
                <w:sz w:val="18"/>
                <w:szCs w:val="20"/>
                <w:lang w:val="hy-AM"/>
              </w:rPr>
              <w:t>:</w:t>
            </w:r>
          </w:p>
        </w:tc>
      </w:tr>
      <w:tr w:rsidR="00A5045F" w:rsidRPr="00A23ECF" w14:paraId="6B7D05B7" w14:textId="77777777" w:rsidTr="00D91533">
        <w:trPr>
          <w:trHeight w:val="20"/>
          <w:jc w:val="center"/>
        </w:trPr>
        <w:tc>
          <w:tcPr>
            <w:tcW w:w="1136" w:type="dxa"/>
            <w:vMerge w:val="restart"/>
            <w:tcBorders>
              <w:top w:val="single" w:sz="4" w:space="0" w:color="auto"/>
              <w:left w:val="single" w:sz="4" w:space="0" w:color="auto"/>
              <w:right w:val="single" w:sz="4" w:space="0" w:color="auto"/>
            </w:tcBorders>
            <w:vAlign w:val="center"/>
          </w:tcPr>
          <w:p w14:paraId="635BDF60" w14:textId="77777777" w:rsidR="00A5045F" w:rsidRDefault="00A5045F" w:rsidP="00300C82">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5695628E" w14:textId="33DDD2A7" w:rsidR="00A5045F" w:rsidRPr="0010277B" w:rsidRDefault="0010277B" w:rsidP="009F720A">
            <w:pPr>
              <w:ind w:firstLine="102"/>
              <w:jc w:val="center"/>
              <w:rPr>
                <w:rFonts w:ascii="GHEA Grapalat" w:hAnsi="GHEA Grapalat" w:cs="Arial"/>
                <w:sz w:val="18"/>
                <w:szCs w:val="18"/>
                <w:lang w:val="hy-AM"/>
              </w:rPr>
            </w:pPr>
            <w:r w:rsidRPr="0010277B">
              <w:rPr>
                <w:rFonts w:ascii="GHEA Grapalat" w:hAnsi="GHEA Grapalat"/>
                <w:sz w:val="18"/>
                <w:szCs w:val="18"/>
                <w:lang w:val="hy-AM"/>
              </w:rPr>
              <w:t xml:space="preserve">Երևան քաղաքի </w:t>
            </w:r>
            <w:r w:rsidR="0019322F">
              <w:rPr>
                <w:rFonts w:ascii="GHEA Grapalat" w:hAnsi="GHEA Grapalat"/>
                <w:sz w:val="18"/>
                <w:szCs w:val="18"/>
                <w:lang w:val="hy-AM"/>
              </w:rPr>
              <w:t>Արաբկիր</w:t>
            </w:r>
            <w:r w:rsidRPr="0010277B">
              <w:rPr>
                <w:rFonts w:ascii="GHEA Grapalat" w:hAnsi="GHEA Grapalat"/>
                <w:sz w:val="18"/>
                <w:szCs w:val="18"/>
                <w:lang w:val="hy-AM"/>
              </w:rPr>
              <w:t xml:space="preserve"> վարչական շրջանի</w:t>
            </w:r>
            <w:r w:rsidRPr="0010277B">
              <w:rPr>
                <w:rFonts w:ascii="GHEA Grapalat" w:eastAsia="MS Mincho" w:hAnsi="GHEA Grapalat" w:cs="Sylfaen"/>
                <w:sz w:val="18"/>
                <w:szCs w:val="18"/>
                <w:lang w:val="hy-AM" w:eastAsia="ja-JP"/>
              </w:rPr>
              <w:t xml:space="preserve"> հրատապ լուծում պահանջող  ծառայություններ</w:t>
            </w:r>
          </w:p>
        </w:tc>
        <w:tc>
          <w:tcPr>
            <w:tcW w:w="747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BF2C504" w14:textId="22F9C8F7" w:rsidR="00A5045F" w:rsidRPr="00B931A0" w:rsidRDefault="00E446DD" w:rsidP="00300C82">
            <w:pPr>
              <w:jc w:val="center"/>
              <w:rPr>
                <w:rFonts w:ascii="GHEA Grapalat" w:hAnsi="GHEA Grapalat"/>
                <w:b/>
                <w:bCs/>
                <w:sz w:val="18"/>
                <w:szCs w:val="18"/>
                <w:lang w:val="hy-AM"/>
              </w:rPr>
            </w:pPr>
            <w:r w:rsidRPr="00B931A0">
              <w:rPr>
                <w:rFonts w:ascii="GHEA Grapalat" w:hAnsi="GHEA Grapalat"/>
                <w:b/>
                <w:bCs/>
                <w:sz w:val="18"/>
                <w:szCs w:val="18"/>
                <w:lang w:val="hy-AM"/>
              </w:rPr>
              <w:t>Գնային առաջարկը</w:t>
            </w:r>
            <w:r>
              <w:rPr>
                <w:rFonts w:ascii="GHEA Grapalat" w:hAnsi="GHEA Grapalat"/>
                <w:b/>
                <w:bCs/>
                <w:sz w:val="18"/>
                <w:szCs w:val="18"/>
                <w:lang w:val="hy-AM"/>
              </w:rPr>
              <w:t>՝</w:t>
            </w:r>
            <w:r w:rsidRPr="00B931A0">
              <w:rPr>
                <w:rFonts w:ascii="GHEA Grapalat" w:hAnsi="GHEA Grapalat"/>
                <w:b/>
                <w:bCs/>
                <w:sz w:val="18"/>
                <w:szCs w:val="18"/>
                <w:lang w:val="hy-AM"/>
              </w:rPr>
              <w:t xml:space="preserve"> տոկոսային արտահայտությամբ անհրաժեշտ է ներկայացնել տառերով և թվերով</w:t>
            </w:r>
          </w:p>
        </w:tc>
      </w:tr>
      <w:tr w:rsidR="00D91533" w14:paraId="4294C501" w14:textId="77777777" w:rsidTr="00D91533">
        <w:trPr>
          <w:trHeight w:val="20"/>
          <w:jc w:val="center"/>
        </w:trPr>
        <w:tc>
          <w:tcPr>
            <w:tcW w:w="1136" w:type="dxa"/>
            <w:vMerge/>
            <w:tcBorders>
              <w:top w:val="single" w:sz="4" w:space="0" w:color="auto"/>
              <w:left w:val="single" w:sz="4" w:space="0" w:color="auto"/>
              <w:right w:val="single" w:sz="4" w:space="0" w:color="auto"/>
            </w:tcBorders>
            <w:vAlign w:val="center"/>
          </w:tcPr>
          <w:p w14:paraId="36512076" w14:textId="77777777" w:rsidR="00D91533" w:rsidRDefault="00D91533" w:rsidP="00D91533">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615726C2" w14:textId="77777777" w:rsidR="00D91533" w:rsidRDefault="00D91533" w:rsidP="00D91533">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2CFDC7ED" w14:textId="77777777" w:rsidR="00D91533" w:rsidRPr="00BB676C" w:rsidRDefault="00D91533" w:rsidP="00D91533">
            <w:pPr>
              <w:rPr>
                <w:rFonts w:ascii="GHEA Grapalat" w:hAnsi="GHEA Grapalat"/>
                <w:iCs/>
                <w:color w:val="000000"/>
                <w:sz w:val="18"/>
                <w:szCs w:val="18"/>
                <w:lang w:val="hy-AM"/>
              </w:rPr>
            </w:pPr>
            <w:proofErr w:type="spellStart"/>
            <w:r w:rsidRPr="005B0829">
              <w:rPr>
                <w:rFonts w:ascii="GHEA Grapalat" w:hAnsi="GHEA Grapalat"/>
                <w:iCs/>
                <w:color w:val="000000"/>
                <w:sz w:val="18"/>
                <w:szCs w:val="18"/>
              </w:rPr>
              <w:t>Ընդհանուր</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գինը</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ըստ</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միավորի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առավելագույն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գնի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միջին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հանրագումարի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տոկոսային</w:t>
            </w:r>
            <w:proofErr w:type="spellEnd"/>
            <w:r w:rsidRPr="003808BE">
              <w:rPr>
                <w:rFonts w:ascii="GHEA Grapalat" w:hAnsi="GHEA Grapalat"/>
                <w:iCs/>
                <w:color w:val="000000"/>
                <w:sz w:val="18"/>
                <w:szCs w:val="18"/>
                <w:lang w:val="es-ES"/>
              </w:rPr>
              <w:t xml:space="preserve"> </w:t>
            </w:r>
            <w:r>
              <w:rPr>
                <w:rFonts w:ascii="GHEA Grapalat" w:hAnsi="GHEA Grapalat"/>
                <w:iCs/>
                <w:color w:val="000000"/>
                <w:sz w:val="18"/>
                <w:szCs w:val="18"/>
                <w:lang w:val="hy-AM"/>
              </w:rPr>
              <w:t>արտահայտությամբ</w:t>
            </w:r>
          </w:p>
          <w:p w14:paraId="513562D4" w14:textId="1EEB8858" w:rsidR="00D91533" w:rsidRPr="005B0829" w:rsidRDefault="00D91533" w:rsidP="00D91533">
            <w:pPr>
              <w:rPr>
                <w:rFonts w:ascii="GHEA Grapalat" w:hAnsi="GHEA Grapalat"/>
                <w:iCs/>
                <w:color w:val="000000"/>
                <w:sz w:val="18"/>
                <w:szCs w:val="18"/>
              </w:rPr>
            </w:pPr>
            <w:r w:rsidRPr="003808BE">
              <w:rPr>
                <w:rFonts w:ascii="GHEA Grapalat" w:hAnsi="GHEA Grapalat"/>
                <w:b/>
                <w:bCs/>
                <w:iCs/>
                <w:color w:val="000000"/>
                <w:sz w:val="18"/>
                <w:szCs w:val="18"/>
                <w:lang w:val="es-ES"/>
              </w:rPr>
              <w:t xml:space="preserve"> </w:t>
            </w: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p>
        </w:tc>
        <w:tc>
          <w:tcPr>
            <w:tcW w:w="1710" w:type="dxa"/>
            <w:tcBorders>
              <w:top w:val="single" w:sz="4" w:space="0" w:color="auto"/>
              <w:left w:val="single" w:sz="4" w:space="0" w:color="auto"/>
              <w:bottom w:val="single" w:sz="4" w:space="0" w:color="auto"/>
              <w:right w:val="single" w:sz="4" w:space="0" w:color="auto"/>
            </w:tcBorders>
            <w:vAlign w:val="center"/>
          </w:tcPr>
          <w:p w14:paraId="081D49DE" w14:textId="77777777" w:rsidR="00D91533" w:rsidRPr="00F3345F" w:rsidRDefault="00D91533" w:rsidP="00D91533">
            <w:pPr>
              <w:jc w:val="center"/>
              <w:rPr>
                <w:rFonts w:ascii="GHEA Grapalat" w:hAnsi="GHEA Grapalat"/>
                <w:b/>
                <w:bCs/>
                <w:iCs/>
                <w:color w:val="000000"/>
                <w:sz w:val="18"/>
                <w:szCs w:val="18"/>
              </w:rPr>
            </w:pP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r>
              <w:rPr>
                <w:rFonts w:ascii="GHEA Grapalat" w:hAnsi="GHEA Grapalat"/>
                <w:b/>
                <w:bCs/>
                <w:iCs/>
                <w:color w:val="000000"/>
                <w:sz w:val="18"/>
                <w:szCs w:val="18"/>
                <w:lang w:val="hy-AM"/>
              </w:rPr>
              <w:t xml:space="preserve">  </w:t>
            </w:r>
            <w:r>
              <w:rPr>
                <w:rFonts w:ascii="GHEA Grapalat" w:hAnsi="GHEA Grapalat"/>
                <w:b/>
                <w:bCs/>
                <w:iCs/>
                <w:color w:val="000000"/>
                <w:sz w:val="18"/>
                <w:szCs w:val="18"/>
              </w:rPr>
              <w:t>%</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14:paraId="66A77DDF" w14:textId="77777777" w:rsidR="00D91533" w:rsidRPr="000334AF" w:rsidRDefault="00D91533" w:rsidP="00D91533">
            <w:pPr>
              <w:jc w:val="center"/>
              <w:rPr>
                <w:rFonts w:ascii="GHEA Grapalat" w:hAnsi="GHEA Grapalat"/>
                <w:lang w:val="hy-AM"/>
              </w:rPr>
            </w:pPr>
          </w:p>
        </w:tc>
      </w:tr>
      <w:tr w:rsidR="00D91533" w14:paraId="2600BFBB" w14:textId="77777777" w:rsidTr="00D91533">
        <w:trPr>
          <w:trHeight w:val="20"/>
          <w:jc w:val="center"/>
        </w:trPr>
        <w:tc>
          <w:tcPr>
            <w:tcW w:w="1136" w:type="dxa"/>
            <w:vMerge/>
            <w:tcBorders>
              <w:left w:val="single" w:sz="4" w:space="0" w:color="auto"/>
              <w:bottom w:val="single" w:sz="4" w:space="0" w:color="auto"/>
              <w:right w:val="single" w:sz="4" w:space="0" w:color="auto"/>
            </w:tcBorders>
            <w:vAlign w:val="center"/>
          </w:tcPr>
          <w:p w14:paraId="60568DE7" w14:textId="77777777" w:rsidR="00D91533" w:rsidRPr="007320DA" w:rsidRDefault="00D91533" w:rsidP="00D91533">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738ECF40" w14:textId="77777777" w:rsidR="00D91533" w:rsidRDefault="00D91533" w:rsidP="00D91533">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71FF72DF" w14:textId="77777777" w:rsidR="00D91533" w:rsidRPr="005B0829" w:rsidRDefault="00D91533" w:rsidP="00D91533">
            <w:pPr>
              <w:rPr>
                <w:rFonts w:ascii="GHEA Grapalat" w:hAnsi="GHEA Grapalat"/>
                <w:iCs/>
                <w:color w:val="000000"/>
                <w:sz w:val="18"/>
                <w:szCs w:val="18"/>
                <w:lang w:val="es-ES"/>
              </w:rPr>
            </w:pPr>
            <w:r w:rsidRPr="005B0829">
              <w:rPr>
                <w:rFonts w:ascii="GHEA Grapalat" w:hAnsi="GHEA Grapalat"/>
                <w:iCs/>
                <w:color w:val="000000"/>
                <w:sz w:val="18"/>
                <w:szCs w:val="18"/>
                <w:lang w:val="hy-AM"/>
              </w:rPr>
              <w:t>Ընդհանուր</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գինը</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ըստ</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միավորի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առավելագույն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գնի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միջին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հանրագումարի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տոկոսային</w:t>
            </w:r>
            <w:r w:rsidRPr="005B0829">
              <w:rPr>
                <w:rFonts w:ascii="GHEA Grapalat" w:hAnsi="GHEA Grapalat"/>
                <w:iCs/>
                <w:color w:val="000000"/>
                <w:sz w:val="18"/>
                <w:szCs w:val="18"/>
                <w:lang w:val="es-ES"/>
              </w:rPr>
              <w:t xml:space="preserve"> </w:t>
            </w:r>
            <w:r>
              <w:rPr>
                <w:rFonts w:ascii="GHEA Grapalat" w:hAnsi="GHEA Grapalat"/>
                <w:iCs/>
                <w:color w:val="000000"/>
                <w:sz w:val="18"/>
                <w:szCs w:val="18"/>
                <w:lang w:val="hy-AM"/>
              </w:rPr>
              <w:t>արտահայտությամբ</w:t>
            </w:r>
            <w:r w:rsidRPr="005B0829">
              <w:rPr>
                <w:rFonts w:ascii="GHEA Grapalat" w:hAnsi="GHEA Grapalat"/>
                <w:iCs/>
                <w:color w:val="000000"/>
                <w:sz w:val="18"/>
                <w:szCs w:val="18"/>
                <w:lang w:val="es-ES"/>
              </w:rPr>
              <w:t xml:space="preserve"> </w:t>
            </w:r>
          </w:p>
          <w:p w14:paraId="660CE8C4" w14:textId="6FE6C015" w:rsidR="00D91533" w:rsidRPr="00F3345F" w:rsidRDefault="00D91533" w:rsidP="00D91533">
            <w:pPr>
              <w:rPr>
                <w:rFonts w:ascii="GHEA Grapalat" w:hAnsi="GHEA Grapalat"/>
                <w:b/>
                <w:bCs/>
                <w:iCs/>
                <w:color w:val="000000"/>
                <w:sz w:val="18"/>
                <w:szCs w:val="18"/>
                <w:lang w:val="hy-AM"/>
              </w:rPr>
            </w:pPr>
            <w:r w:rsidRPr="00F3345F">
              <w:rPr>
                <w:rFonts w:ascii="GHEA Grapalat" w:hAnsi="GHEA Grapalat"/>
                <w:b/>
                <w:bCs/>
                <w:iCs/>
                <w:color w:val="000000"/>
                <w:sz w:val="18"/>
                <w:szCs w:val="18"/>
                <w:lang w:val="hy-AM"/>
              </w:rPr>
              <w:t>ԱԱՀ-ով</w:t>
            </w:r>
          </w:p>
        </w:tc>
        <w:tc>
          <w:tcPr>
            <w:tcW w:w="1710" w:type="dxa"/>
            <w:tcBorders>
              <w:top w:val="single" w:sz="4" w:space="0" w:color="auto"/>
              <w:left w:val="single" w:sz="4" w:space="0" w:color="auto"/>
              <w:bottom w:val="single" w:sz="4" w:space="0" w:color="auto"/>
              <w:right w:val="single" w:sz="4" w:space="0" w:color="auto"/>
            </w:tcBorders>
            <w:vAlign w:val="center"/>
          </w:tcPr>
          <w:p w14:paraId="184AA1CA" w14:textId="77777777" w:rsidR="00D91533" w:rsidRPr="00A554D4" w:rsidRDefault="00D91533" w:rsidP="00D91533">
            <w:pPr>
              <w:jc w:val="center"/>
              <w:rPr>
                <w:rFonts w:ascii="GHEA Grapalat" w:hAnsi="GHEA Grapalat"/>
                <w:b/>
                <w:bCs/>
                <w:iCs/>
              </w:rPr>
            </w:pPr>
            <w:r w:rsidRPr="00F3345F">
              <w:rPr>
                <w:rFonts w:ascii="GHEA Grapalat" w:hAnsi="GHEA Grapalat"/>
                <w:b/>
                <w:bCs/>
                <w:iCs/>
                <w:color w:val="000000"/>
                <w:sz w:val="18"/>
                <w:szCs w:val="18"/>
                <w:lang w:val="hy-AM"/>
              </w:rPr>
              <w:t>ԱԱՀ-ով</w:t>
            </w:r>
            <w:r>
              <w:rPr>
                <w:rFonts w:ascii="GHEA Grapalat" w:hAnsi="GHEA Grapalat"/>
                <w:b/>
                <w:bCs/>
                <w:iCs/>
                <w:color w:val="000000"/>
                <w:sz w:val="18"/>
                <w:szCs w:val="18"/>
              </w:rPr>
              <w:t xml:space="preserve">     %</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14:paraId="022D7C28" w14:textId="77777777" w:rsidR="00D91533" w:rsidRPr="000334AF" w:rsidRDefault="00D91533" w:rsidP="00D91533">
            <w:pPr>
              <w:jc w:val="center"/>
              <w:rPr>
                <w:rFonts w:ascii="GHEA Grapalat" w:hAnsi="GHEA Grapalat"/>
                <w:lang w:val="hy-AM"/>
              </w:rPr>
            </w:pPr>
          </w:p>
        </w:tc>
      </w:tr>
    </w:tbl>
    <w:p w14:paraId="05C8416E" w14:textId="77777777" w:rsidR="00A5045F" w:rsidRPr="005E1F72" w:rsidRDefault="00A5045F" w:rsidP="00A5045F">
      <w:pPr>
        <w:rPr>
          <w:rFonts w:ascii="GHEA Grapalat" w:hAnsi="GHEA Grapalat"/>
          <w:sz w:val="18"/>
          <w:szCs w:val="18"/>
          <w:lang w:val="es-ES"/>
        </w:rPr>
      </w:pPr>
    </w:p>
    <w:p w14:paraId="6E82D0EE" w14:textId="77777777" w:rsidR="00A5045F" w:rsidRDefault="00A5045F" w:rsidP="00A5045F">
      <w:pPr>
        <w:ind w:left="720" w:firstLine="720"/>
        <w:jc w:val="both"/>
        <w:rPr>
          <w:rFonts w:ascii="GHEA Grapalat" w:hAnsi="GHEA Grapalat"/>
          <w:sz w:val="20"/>
          <w:lang w:val="hy-AM"/>
        </w:rPr>
      </w:pPr>
    </w:p>
    <w:p w14:paraId="2B962E9A" w14:textId="77777777" w:rsidR="00A5045F" w:rsidRPr="005E1F72" w:rsidRDefault="00A5045F" w:rsidP="00A5045F">
      <w:pPr>
        <w:pBdr>
          <w:bottom w:val="single" w:sz="4" w:space="1" w:color="auto"/>
        </w:pBdr>
        <w:ind w:left="720" w:firstLine="720"/>
        <w:jc w:val="both"/>
        <w:rPr>
          <w:rFonts w:ascii="GHEA Grapalat" w:hAnsi="GHEA Grapalat"/>
          <w:sz w:val="20"/>
          <w:lang w:val="hy-AM"/>
        </w:rPr>
      </w:pPr>
      <w:r w:rsidRPr="005E1F72">
        <w:rPr>
          <w:rFonts w:ascii="GHEA Grapalat" w:hAnsi="GHEA Grapalat"/>
          <w:sz w:val="20"/>
          <w:lang w:val="hy-AM"/>
        </w:rPr>
        <w:t xml:space="preserve">        </w:t>
      </w:r>
      <w:r w:rsidRPr="00DF7520">
        <w:rPr>
          <w:rFonts w:ascii="GHEA Grapalat" w:hAnsi="GHEA Grapalat"/>
          <w:sz w:val="20"/>
          <w:lang w:val="es-ES"/>
        </w:rPr>
        <w:t xml:space="preserve">       </w:t>
      </w:r>
    </w:p>
    <w:p w14:paraId="3B869267" w14:textId="77777777" w:rsidR="00A5045F" w:rsidRPr="005E1F72" w:rsidRDefault="00A5045F" w:rsidP="00A5045F">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4AB45B2" w14:textId="77777777" w:rsidR="00A5045F" w:rsidRPr="005E1F72" w:rsidRDefault="00A5045F" w:rsidP="00A5045F">
      <w:pPr>
        <w:jc w:val="right"/>
        <w:rPr>
          <w:rFonts w:ascii="GHEA Grapalat" w:hAnsi="GHEA Grapalat"/>
          <w:sz w:val="20"/>
          <w:lang w:val="hy-AM"/>
        </w:rPr>
      </w:pPr>
      <w:r w:rsidRPr="005E1F72">
        <w:rPr>
          <w:rFonts w:ascii="GHEA Grapalat" w:hAnsi="GHEA Grapalat"/>
          <w:sz w:val="20"/>
          <w:lang w:val="hy-AM"/>
        </w:rPr>
        <w:t xml:space="preserve">    </w:t>
      </w:r>
    </w:p>
    <w:p w14:paraId="299D940F" w14:textId="77777777" w:rsidR="00A5045F" w:rsidRPr="005E1F72" w:rsidRDefault="00A5045F" w:rsidP="00A5045F">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0"/>
      </w:r>
      <w:r w:rsidRPr="005E1F72">
        <w:rPr>
          <w:rFonts w:ascii="GHEA Grapalat" w:hAnsi="GHEA Grapalat"/>
          <w:sz w:val="20"/>
          <w:lang w:val="hy-AM"/>
        </w:rPr>
        <w:tab/>
      </w:r>
      <w:r w:rsidRPr="005E1F72">
        <w:rPr>
          <w:rFonts w:ascii="GHEA Grapalat" w:hAnsi="GHEA Grapalat"/>
          <w:sz w:val="20"/>
          <w:lang w:val="hy-AM"/>
        </w:rPr>
        <w:tab/>
        <w:t xml:space="preserve"> </w:t>
      </w:r>
    </w:p>
    <w:p w14:paraId="1D45C77D" w14:textId="77777777" w:rsidR="00A5045F" w:rsidRDefault="00A5045F" w:rsidP="00A5045F">
      <w:pPr>
        <w:jc w:val="right"/>
        <w:rPr>
          <w:rFonts w:ascii="GHEA Grapalat" w:hAnsi="GHEA Grapalat"/>
          <w:sz w:val="20"/>
          <w:lang w:val="hy-AM"/>
        </w:rPr>
      </w:pPr>
    </w:p>
    <w:p w14:paraId="0266132A" w14:textId="15623D4C" w:rsidR="00662084" w:rsidRPr="00662084" w:rsidRDefault="00A5045F" w:rsidP="00662084">
      <w:pPr>
        <w:jc w:val="both"/>
        <w:rPr>
          <w:rFonts w:ascii="GHEA Grapalat" w:hAnsi="GHEA Grapalat"/>
          <w:sz w:val="20"/>
          <w:szCs w:val="20"/>
          <w:lang w:val="hy-AM"/>
        </w:rPr>
      </w:pPr>
      <w:r>
        <w:rPr>
          <w:rFonts w:ascii="GHEA Grapalat" w:hAnsi="GHEA Grapalat"/>
          <w:b/>
          <w:sz w:val="22"/>
          <w:szCs w:val="22"/>
          <w:lang w:val="hy-AM"/>
        </w:rPr>
        <w:t xml:space="preserve">   </w:t>
      </w:r>
      <w:r w:rsidR="00662084" w:rsidRPr="00662084">
        <w:rPr>
          <w:rFonts w:ascii="GHEA Grapalat" w:hAnsi="GHEA Grapalat"/>
          <w:b/>
          <w:sz w:val="20"/>
          <w:szCs w:val="20"/>
          <w:lang w:val="hy-AM"/>
        </w:rPr>
        <w:t>**ԳՆԱՅԻՆ ԱՌԱՋԱՐԿԸ ԱՆՀՐԱԺԵՇՏ Է ՆԵՐԿԱՅԱՑՆԵԼ ՏՈԿՈՍԱՅԻՆ ԱՐՏԱՀԱՅՏՈՒԹՅԱՄԲ</w:t>
      </w:r>
    </w:p>
    <w:p w14:paraId="20F9DE8B" w14:textId="77777777" w:rsidR="00662084" w:rsidRPr="00662084" w:rsidRDefault="00662084" w:rsidP="00662084">
      <w:pPr>
        <w:jc w:val="both"/>
        <w:rPr>
          <w:rFonts w:ascii="GHEA Grapalat" w:hAnsi="GHEA Grapalat"/>
          <w:sz w:val="20"/>
          <w:szCs w:val="20"/>
          <w:lang w:val="hy-AM"/>
        </w:rPr>
      </w:pPr>
    </w:p>
    <w:p w14:paraId="2CDB3B63" w14:textId="40CDD9A7" w:rsidR="00662084" w:rsidRPr="00662084" w:rsidRDefault="00662084" w:rsidP="00662084">
      <w:pPr>
        <w:ind w:right="309"/>
        <w:jc w:val="both"/>
        <w:rPr>
          <w:rFonts w:ascii="GHEA Grapalat" w:hAnsi="GHEA Grapalat"/>
          <w:b/>
          <w:bCs/>
          <w:sz w:val="20"/>
          <w:szCs w:val="20"/>
          <w:lang w:val="hy-AM"/>
        </w:rPr>
      </w:pPr>
      <w:r w:rsidRPr="00662084">
        <w:rPr>
          <w:rFonts w:ascii="GHEA Grapalat" w:hAnsi="GHEA Grapalat"/>
          <w:b/>
          <w:bCs/>
          <w:sz w:val="20"/>
          <w:szCs w:val="20"/>
          <w:lang w:val="hy-AM"/>
        </w:rPr>
        <w:t xml:space="preserve">    </w:t>
      </w:r>
      <w:r w:rsidRPr="00662084">
        <w:rPr>
          <w:rFonts w:ascii="GHEA Grapalat" w:hAnsi="GHEA Grapalat"/>
          <w:bCs/>
          <w:i/>
          <w:sz w:val="20"/>
          <w:szCs w:val="20"/>
          <w:lang w:val="es-ES"/>
        </w:rPr>
        <w:t>***</w:t>
      </w:r>
      <w:r w:rsidRPr="00662084">
        <w:rPr>
          <w:rFonts w:ascii="GHEA Grapalat" w:hAnsi="GHEA Grapalat"/>
          <w:b/>
          <w:bCs/>
          <w:sz w:val="20"/>
          <w:szCs w:val="20"/>
          <w:lang w:val="hy-AM"/>
        </w:rPr>
        <w:t xml:space="preserve"> ԵԹԵ ՄԱՍՆԱԿԻՑԸ ԱԱՀ ՎՃԱՐՈՂ Է ԱՆՀՐԱԺԵՇՏ Է ԸՆԴՀԱՆՈՒՐ ԳԻՆԸ ԸՍՏ ՄԻԱՎՈՐԻ ԱՌԱՎԵԼԱԳՈՒՅՆ ԳՆԻ՝ ՏՈԿՈՍԱՅԻՆ ՀԱՄԱՄԱՍՆՈՒԹՅԱՄԲ ԼՐԱՑՆԵԼ «ԱԱՀ ՍՅՈՒՆՅԱԿՈՒՄ»,</w:t>
      </w:r>
    </w:p>
    <w:p w14:paraId="71821AFB" w14:textId="77777777" w:rsidR="00662084" w:rsidRPr="00662084" w:rsidRDefault="00662084" w:rsidP="00662084">
      <w:pPr>
        <w:ind w:right="309"/>
        <w:jc w:val="both"/>
        <w:rPr>
          <w:rFonts w:ascii="GHEA Grapalat" w:hAnsi="GHEA Grapalat"/>
          <w:b/>
          <w:bCs/>
          <w:sz w:val="20"/>
          <w:szCs w:val="20"/>
          <w:lang w:val="hy-AM"/>
        </w:rPr>
      </w:pPr>
      <w:r w:rsidRPr="00662084">
        <w:rPr>
          <w:rFonts w:ascii="GHEA Grapalat" w:hAnsi="GHEA Grapalat"/>
          <w:b/>
          <w:bCs/>
          <w:sz w:val="20"/>
          <w:szCs w:val="20"/>
          <w:lang w:val="hy-AM"/>
        </w:rPr>
        <w:t xml:space="preserve"> ԵԹԵ ՈՉ ԱՌԱՆՑ «ԱԱՀ ՍՅՈՒՆՅԱԿՈՒՄ:</w:t>
      </w:r>
    </w:p>
    <w:p w14:paraId="2B9A1CBD" w14:textId="2751FD1B" w:rsidR="00A5045F" w:rsidRPr="005E1F72" w:rsidRDefault="00A5045F" w:rsidP="00662084">
      <w:pPr>
        <w:rPr>
          <w:rFonts w:ascii="GHEA Grapalat" w:hAnsi="GHEA Grapalat" w:cs="Sylfaen"/>
          <w:i/>
          <w:sz w:val="16"/>
          <w:szCs w:val="16"/>
          <w:lang w:val="hy-AM" w:eastAsia="ru-RU"/>
        </w:rPr>
      </w:pP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071B7DB8" w14:textId="77777777" w:rsidR="004F02AD" w:rsidRPr="001E7733" w:rsidRDefault="004F02AD" w:rsidP="004F02AD">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7390059F" w14:textId="77777777" w:rsidR="00B2572B" w:rsidRPr="004F02AD" w:rsidRDefault="00B2572B" w:rsidP="00EF3662">
      <w:pPr>
        <w:rPr>
          <w:rFonts w:ascii="GHEA Grapalat" w:hAnsi="GHEA Grapalat" w:cs="Sylfaen"/>
          <w:i/>
          <w:sz w:val="16"/>
          <w:szCs w:val="16"/>
          <w:lang w:val="es-ES" w:eastAsia="ru-RU"/>
        </w:rPr>
      </w:pPr>
    </w:p>
    <w:p w14:paraId="4C662492" w14:textId="77777777" w:rsidR="003479E6" w:rsidRDefault="003479E6" w:rsidP="00B2228B">
      <w:pPr>
        <w:pStyle w:val="BodyTextIndent3"/>
        <w:spacing w:line="240" w:lineRule="auto"/>
        <w:jc w:val="right"/>
        <w:rPr>
          <w:rFonts w:ascii="GHEA Grapalat" w:hAnsi="GHEA Grapalat" w:cs="Sylfaen"/>
          <w:b/>
          <w:lang w:val="hy-AM"/>
        </w:rPr>
      </w:pPr>
    </w:p>
    <w:p w14:paraId="37C206E6" w14:textId="77777777" w:rsidR="00EA4BD2" w:rsidRDefault="00EA4BD2" w:rsidP="00B2228B">
      <w:pPr>
        <w:pStyle w:val="BodyTextIndent3"/>
        <w:spacing w:line="240" w:lineRule="auto"/>
        <w:jc w:val="right"/>
        <w:rPr>
          <w:rFonts w:ascii="GHEA Grapalat" w:hAnsi="GHEA Grapalat" w:cs="Sylfaen"/>
          <w:b/>
          <w:lang w:val="hy-AM"/>
        </w:rPr>
      </w:pPr>
    </w:p>
    <w:p w14:paraId="04F9FFBB" w14:textId="05B10665" w:rsidR="007862B1" w:rsidRPr="002D4DC4" w:rsidRDefault="007862B1" w:rsidP="00B2228B">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4.</w:t>
      </w:r>
      <w:r w:rsidR="00063BE9">
        <w:rPr>
          <w:rFonts w:ascii="GHEA Grapalat" w:hAnsi="GHEA Grapalat" w:cs="Arial"/>
          <w:b/>
          <w:lang w:val="hy-AM"/>
        </w:rPr>
        <w:t>2</w:t>
      </w:r>
    </w:p>
    <w:p w14:paraId="05D462A2" w14:textId="74AFAC88" w:rsidR="007862B1" w:rsidRPr="00F566BF" w:rsidRDefault="007862B1" w:rsidP="007862B1">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5152D2">
        <w:rPr>
          <w:rFonts w:ascii="GHEA Grapalat" w:hAnsi="GHEA Grapalat"/>
          <w:b/>
          <w:lang w:val="hy-AM"/>
        </w:rPr>
        <w:t>ԵՔ-ԳՀԾՁԲ-</w:t>
      </w:r>
      <w:r w:rsidR="0019322F">
        <w:rPr>
          <w:rFonts w:ascii="GHEA Grapalat" w:hAnsi="GHEA Grapalat"/>
          <w:b/>
          <w:lang w:val="hy-AM"/>
        </w:rPr>
        <w:t>24/115</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3FD88F15" w14:textId="20C0D511" w:rsidR="007862B1" w:rsidRPr="00F566BF" w:rsidRDefault="00E705E8"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F566BF">
        <w:rPr>
          <w:rFonts w:ascii="GHEA Grapalat" w:hAnsi="GHEA Grapalat" w:cs="Arial"/>
          <w:b/>
          <w:lang w:val="hy-AM"/>
        </w:rPr>
        <w:t xml:space="preserve"> </w:t>
      </w:r>
      <w:r w:rsidR="007862B1" w:rsidRPr="00F566BF">
        <w:rPr>
          <w:rFonts w:ascii="GHEA Grapalat" w:hAnsi="GHEA Grapalat" w:cs="Sylfaen"/>
          <w:b/>
          <w:lang w:val="hy-AM"/>
        </w:rPr>
        <w:t>հրավերի</w:t>
      </w: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առարկան</w:t>
      </w:r>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7A4C5D41" w14:textId="0D8EE71E" w:rsidR="007862B1" w:rsidRPr="00A5045F" w:rsidRDefault="007862B1" w:rsidP="00A5045F">
      <w:pPr>
        <w:numPr>
          <w:ilvl w:val="1"/>
          <w:numId w:val="7"/>
        </w:numPr>
        <w:ind w:left="0" w:firstLine="426"/>
        <w:jc w:val="both"/>
        <w:rPr>
          <w:rFonts w:ascii="GHEA Grapalat" w:hAnsi="GHEA Grapalat" w:cs="GHEA Grapalat"/>
          <w:sz w:val="20"/>
          <w:szCs w:val="20"/>
          <w:lang w:val="pt-BR"/>
        </w:rPr>
      </w:pPr>
      <w:r w:rsidRPr="00A5045F">
        <w:rPr>
          <w:rFonts w:ascii="GHEA Grapalat" w:hAnsi="GHEA Grapalat" w:cs="GHEA Grapalat"/>
          <w:sz w:val="20"/>
          <w:szCs w:val="20"/>
          <w:lang w:val="pt-BR"/>
        </w:rPr>
        <w:t xml:space="preserve">Ընկերությունը մասնակցում է </w:t>
      </w:r>
      <w:r w:rsidR="00A5045F" w:rsidRPr="00A5045F">
        <w:rPr>
          <w:rFonts w:ascii="GHEA Grapalat" w:hAnsi="GHEA Grapalat" w:cs="GHEA Grapalat"/>
          <w:sz w:val="20"/>
          <w:szCs w:val="20"/>
          <w:lang w:val="pt-BR"/>
        </w:rPr>
        <w:t>Երևանի քաղաքապետարան</w:t>
      </w:r>
      <w:r w:rsidRPr="00A5045F">
        <w:rPr>
          <w:rFonts w:ascii="GHEA Grapalat" w:hAnsi="GHEA Grapalat" w:cs="GHEA Grapalat"/>
          <w:sz w:val="20"/>
          <w:szCs w:val="20"/>
          <w:lang w:val="pt-BR"/>
        </w:rPr>
        <w:t>*  (այսուհետ` Պատվիրատու) կողմից</w:t>
      </w:r>
      <w:r w:rsidR="00A5045F" w:rsidRPr="00A5045F">
        <w:rPr>
          <w:rFonts w:ascii="GHEA Grapalat" w:hAnsi="GHEA Grapalat" w:cs="GHEA Grapalat"/>
          <w:sz w:val="20"/>
          <w:szCs w:val="20"/>
          <w:lang w:val="hy-AM"/>
        </w:rPr>
        <w:t xml:space="preserve"> </w:t>
      </w:r>
      <w:r w:rsidRPr="00A5045F">
        <w:rPr>
          <w:rFonts w:ascii="GHEA Grapalat" w:hAnsi="GHEA Grapalat" w:cs="GHEA Grapalat"/>
          <w:sz w:val="20"/>
          <w:szCs w:val="20"/>
          <w:lang w:val="pt-BR"/>
        </w:rPr>
        <w:t xml:space="preserve">կազմակերպված` </w:t>
      </w:r>
      <w:r w:rsidR="00A5045F" w:rsidRPr="00A5045F">
        <w:rPr>
          <w:rFonts w:ascii="GHEA Grapalat" w:hAnsi="GHEA Grapalat" w:cs="GHEA Grapalat"/>
          <w:sz w:val="20"/>
          <w:szCs w:val="20"/>
          <w:lang w:val="pt-BR"/>
        </w:rPr>
        <w:t>«ԵՔ-ԳՀԾՁԲ-</w:t>
      </w:r>
      <w:r w:rsidR="0019322F">
        <w:rPr>
          <w:rFonts w:ascii="GHEA Grapalat" w:hAnsi="GHEA Grapalat" w:cs="GHEA Grapalat"/>
          <w:sz w:val="20"/>
          <w:szCs w:val="20"/>
          <w:lang w:val="pt-BR"/>
        </w:rPr>
        <w:t>24/115</w:t>
      </w:r>
      <w:r w:rsidR="00A5045F" w:rsidRPr="00A5045F">
        <w:rPr>
          <w:rFonts w:ascii="GHEA Grapalat" w:hAnsi="GHEA Grapalat" w:cs="GHEA Grapalat"/>
          <w:sz w:val="20"/>
          <w:szCs w:val="20"/>
          <w:lang w:val="pt-BR"/>
        </w:rPr>
        <w:t>»</w:t>
      </w:r>
      <w:r w:rsidRPr="00A5045F">
        <w:rPr>
          <w:rFonts w:ascii="GHEA Grapalat" w:hAnsi="GHEA Grapalat" w:cs="GHEA Grapalat"/>
          <w:sz w:val="20"/>
          <w:szCs w:val="20"/>
          <w:lang w:val="pt-BR"/>
        </w:rPr>
        <w:t>* ծածկագրով գնման ընթացակարգին:</w:t>
      </w:r>
    </w:p>
    <w:p w14:paraId="19747032" w14:textId="77777777" w:rsidR="007862B1" w:rsidRPr="00F566BF" w:rsidRDefault="006E35C3" w:rsidP="006E35C3">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Վճարող</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բանկը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վճարման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պահանջագիրը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ստանալուց</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հետո</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2 (</w:t>
      </w:r>
      <w:proofErr w:type="spellStart"/>
      <w:r w:rsidR="007862B1" w:rsidRPr="00F566BF">
        <w:rPr>
          <w:rFonts w:ascii="GHEA Grapalat" w:hAnsi="GHEA Grapalat" w:cs="GHEA Grapalat"/>
          <w:sz w:val="20"/>
          <w:szCs w:val="20"/>
        </w:rPr>
        <w:t>երկու</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աշխատանքային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օրվա</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ընթացքում</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պետք</w:t>
      </w:r>
      <w:proofErr w:type="spellEnd"/>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տեղեկացնի</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Պատվիրատուին</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գրավոր</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ձևով</w:t>
      </w:r>
      <w:proofErr w:type="spellEnd"/>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t xml:space="preserve">2.1 </w:t>
      </w:r>
      <w:proofErr w:type="spellStart"/>
      <w:r w:rsidRPr="00F566BF">
        <w:rPr>
          <w:rFonts w:ascii="GHEA Grapalat" w:hAnsi="GHEA Grapalat" w:cs="GHEA Grapalat"/>
          <w:sz w:val="20"/>
          <w:szCs w:val="20"/>
        </w:rPr>
        <w:t>Սույն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համաձայնագիրը</w:t>
      </w:r>
      <w:proofErr w:type="spellEnd"/>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rPr>
        <w:t xml:space="preserve">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մտնում</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Ընկերության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վավերացման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պահից</w:t>
      </w:r>
      <w:proofErr w:type="spellEnd"/>
      <w:r w:rsidRPr="00F566BF">
        <w:rPr>
          <w:rFonts w:ascii="GHEA Grapalat" w:hAnsi="GHEA Grapalat" w:cs="GHEA Grapalat"/>
          <w:sz w:val="20"/>
          <w:szCs w:val="20"/>
        </w:rPr>
        <w:t xml:space="preserve"> և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lang w:val="hy-AM"/>
        </w:rPr>
        <w:t xml:space="preserve"> են մինչև </w:t>
      </w:r>
      <w:proofErr w:type="spellStart"/>
      <w:r w:rsidR="00595213" w:rsidRPr="00F566BF">
        <w:rPr>
          <w:rFonts w:ascii="GHEA Grapalat" w:hAnsi="GHEA Grapalat" w:cs="GHEA Grapalat"/>
          <w:sz w:val="20"/>
          <w:szCs w:val="20"/>
        </w:rPr>
        <w:t>Պատվիրատուի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կողմից</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կնքված</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պայմանագրի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կատարման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արդյունքը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ամբողջական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ընդունվելու</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օրվան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հաջորդող</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քսաներորդ</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աշխատանքային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ներառյալ</w:t>
      </w:r>
      <w:proofErr w:type="spellEnd"/>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35CF9112"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cs="Arial"/>
                <w:b/>
                <w:sz w:val="20"/>
                <w:szCs w:val="20"/>
                <w:lang w:val="hy-AM"/>
              </w:rPr>
              <w:t xml:space="preserve"> </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95213"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6B826BD"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cs="Arial"/>
                <w:b/>
                <w:sz w:val="20"/>
                <w:szCs w:val="20"/>
                <w:lang w:val="hy-AM"/>
              </w:rPr>
              <w:t xml:space="preserve"> Երևանի քաղաքապետարան</w:t>
            </w:r>
          </w:p>
        </w:tc>
      </w:tr>
      <w:tr w:rsidR="00595213"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F566BF" w:rsidRDefault="00595213"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95213"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657A1FF3"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b/>
                <w:sz w:val="20"/>
                <w:szCs w:val="20"/>
                <w:lang w:val="hy-AM"/>
              </w:rPr>
              <w:t>02593108</w:t>
            </w:r>
          </w:p>
        </w:tc>
      </w:tr>
      <w:tr w:rsidR="00595213"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49825794"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A70131">
              <w:rPr>
                <w:rFonts w:ascii="GHEA Grapalat" w:hAnsi="GHEA Grapalat" w:cs="Arial"/>
                <w:b/>
                <w:sz w:val="20"/>
                <w:szCs w:val="20"/>
                <w:lang w:val="hy-AM"/>
              </w:rPr>
              <w:t xml:space="preserve"> ՀՀ ֆինանսների նախարարության գործառնական վարչություն</w:t>
            </w:r>
          </w:p>
        </w:tc>
      </w:tr>
      <w:tr w:rsidR="00595213"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7D5F58A7"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cs="Arial"/>
                <w:b/>
                <w:sz w:val="20"/>
                <w:szCs w:val="20"/>
                <w:lang w:val="hy-AM"/>
              </w:rPr>
              <w:t>900015211429</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4CF4FCB2" w:rsidR="00595213" w:rsidRPr="00520884" w:rsidRDefault="00595213" w:rsidP="00CB0ADE">
            <w:pPr>
              <w:rPr>
                <w:rFonts w:ascii="GHEA Grapalat" w:hAnsi="GHEA Grapalat" w:cs="Arial"/>
                <w:sz w:val="20"/>
                <w:szCs w:val="20"/>
              </w:rPr>
            </w:pPr>
            <w:r w:rsidRPr="00F566BF">
              <w:rPr>
                <w:rFonts w:ascii="GHEA Grapalat" w:hAnsi="GHEA Grapalat" w:cs="Sylfaen"/>
                <w:sz w:val="20"/>
                <w:szCs w:val="20"/>
              </w:rPr>
              <w:t>1</w:t>
            </w:r>
            <w:r w:rsidRPr="00520884">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sidR="00520884">
              <w:rPr>
                <w:rFonts w:ascii="GHEA Grapalat" w:hAnsi="GHEA Grapalat" w:cs="Arial"/>
                <w:sz w:val="20"/>
                <w:szCs w:val="20"/>
                <w:lang w:val="hy-AM"/>
              </w:rPr>
              <w:t xml:space="preserve"> ՀՀ դրամ, </w:t>
            </w:r>
            <w:r w:rsidR="00520884">
              <w:rPr>
                <w:rFonts w:ascii="GHEA Grapalat" w:hAnsi="GHEA Grapalat" w:cs="Arial"/>
                <w:sz w:val="20"/>
                <w:szCs w:val="20"/>
              </w:rPr>
              <w:t>AMD</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A23ECF"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A23ECF"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A23ECF"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A23ECF"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A23ECF"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545953AE" w14:textId="0BB82DC5" w:rsidR="00F46F1D" w:rsidRPr="00821851" w:rsidRDefault="00631658" w:rsidP="00824D37">
      <w:pPr>
        <w:pStyle w:val="BodyTextIndent3"/>
        <w:spacing w:line="240" w:lineRule="auto"/>
        <w:ind w:firstLine="0"/>
        <w:rPr>
          <w:rFonts w:ascii="GHEA Grapalat" w:hAnsi="GHEA Grapalat"/>
          <w:i/>
          <w:sz w:val="16"/>
          <w:szCs w:val="16"/>
          <w:lang w:val="hy-AM"/>
        </w:rPr>
      </w:pPr>
      <w:r w:rsidRPr="00F566BF">
        <w:rPr>
          <w:rFonts w:ascii="GHEA Grapalat" w:hAnsi="GHEA Grapalat"/>
          <w:b/>
          <w:lang w:val="hy-AM"/>
        </w:rPr>
        <w:br w:type="page"/>
      </w: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36F49941" w14:textId="0FCAFD3C"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0A82AA7" w14:textId="7B28ED31"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sidR="005152D2">
        <w:rPr>
          <w:rFonts w:ascii="GHEA Grapalat" w:hAnsi="GHEA Grapalat" w:cs="Sylfaen"/>
          <w:b/>
          <w:lang w:val="hy-AM"/>
        </w:rPr>
        <w:t>ԵՔ-ԳՀԾՁԲ-</w:t>
      </w:r>
      <w:r w:rsidR="0019322F">
        <w:rPr>
          <w:rFonts w:ascii="GHEA Grapalat" w:hAnsi="GHEA Grapalat" w:cs="Sylfaen"/>
          <w:b/>
          <w:lang w:val="hy-AM"/>
        </w:rPr>
        <w:t>24/115</w:t>
      </w:r>
      <w:r w:rsidRPr="00F566BF">
        <w:rPr>
          <w:rFonts w:ascii="GHEA Grapalat" w:hAnsi="GHEA Grapalat" w:cs="Sylfaen"/>
          <w:b/>
          <w:lang w:val="hy-AM"/>
        </w:rPr>
        <w:t>»*  ծածկագրով</w:t>
      </w:r>
    </w:p>
    <w:p w14:paraId="2E7932EB" w14:textId="5FBBBB65" w:rsidR="00631658" w:rsidRPr="00F566BF" w:rsidRDefault="00E705E8"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F566BF">
        <w:rPr>
          <w:rFonts w:ascii="GHEA Grapalat" w:hAnsi="GHEA Grapalat" w:cs="Sylfaen"/>
          <w:b/>
          <w:lang w:val="hy-AM"/>
        </w:rPr>
        <w:t xml:space="preserve"> </w:t>
      </w:r>
      <w:r w:rsidR="00631658" w:rsidRPr="00F566BF">
        <w:rPr>
          <w:rFonts w:ascii="GHEA Grapalat" w:hAnsi="GHEA Grapalat" w:cs="Sylfaen"/>
          <w:b/>
          <w:lang w:val="hy-AM"/>
        </w:rPr>
        <w:t>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63FD10D0" w14:textId="3387E5F1" w:rsidR="00631658" w:rsidRPr="00F566BF" w:rsidRDefault="00824D37" w:rsidP="00824D37">
      <w:pPr>
        <w:jc w:val="both"/>
        <w:rPr>
          <w:rFonts w:ascii="GHEA Grapalat" w:hAnsi="GHEA Grapalat" w:cs="GHEA Grapalat"/>
          <w:sz w:val="20"/>
          <w:szCs w:val="20"/>
          <w:lang w:val="pt-BR"/>
        </w:rPr>
      </w:pPr>
      <w:r>
        <w:rPr>
          <w:rFonts w:ascii="GHEA Grapalat" w:hAnsi="GHEA Grapalat" w:cs="GHEA Grapalat"/>
          <w:sz w:val="20"/>
          <w:szCs w:val="20"/>
          <w:lang w:val="hy-AM"/>
        </w:rPr>
        <w:t xml:space="preserve">       </w:t>
      </w:r>
      <w:r w:rsidR="00631658" w:rsidRPr="00F566BF">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hy-AM"/>
        </w:rPr>
        <w:t>Երևանի քաղաքապետարան</w:t>
      </w:r>
      <w:r w:rsidR="00631658" w:rsidRPr="00F566BF">
        <w:rPr>
          <w:rFonts w:ascii="GHEA Grapalat" w:hAnsi="GHEA Grapalat" w:cs="GHEA Grapalat"/>
          <w:sz w:val="20"/>
          <w:szCs w:val="20"/>
          <w:lang w:val="pt-BR"/>
        </w:rPr>
        <w:t xml:space="preserve">*  (այսուհետ` Պատվիրատու) կողմից կազմակերպված` </w:t>
      </w:r>
      <w:r w:rsidRPr="00824D37">
        <w:rPr>
          <w:rFonts w:ascii="GHEA Grapalat" w:hAnsi="GHEA Grapalat" w:cs="GHEA Grapalat"/>
          <w:sz w:val="20"/>
          <w:szCs w:val="20"/>
          <w:lang w:val="pt-BR"/>
        </w:rPr>
        <w:t>«ԵՔ-ԳՀԾՁԲ-</w:t>
      </w:r>
      <w:r w:rsidR="0019322F">
        <w:rPr>
          <w:rFonts w:ascii="GHEA Grapalat" w:hAnsi="GHEA Grapalat" w:cs="GHEA Grapalat"/>
          <w:sz w:val="20"/>
          <w:szCs w:val="20"/>
          <w:lang w:val="pt-BR"/>
        </w:rPr>
        <w:t>24/115</w:t>
      </w:r>
      <w:r w:rsidRPr="00824D37">
        <w:rPr>
          <w:rFonts w:ascii="GHEA Grapalat" w:hAnsi="GHEA Grapalat" w:cs="GHEA Grapalat"/>
          <w:sz w:val="20"/>
          <w:szCs w:val="20"/>
          <w:lang w:val="pt-BR"/>
        </w:rPr>
        <w:t>»</w:t>
      </w:r>
      <w:r w:rsidR="00631658" w:rsidRPr="00F566BF">
        <w:rPr>
          <w:rFonts w:ascii="GHEA Grapalat" w:hAnsi="GHEA Grapalat" w:cs="GHEA Grapalat"/>
          <w:sz w:val="20"/>
          <w:szCs w:val="20"/>
          <w:lang w:val="pt-BR"/>
        </w:rPr>
        <w:t>* ծածկագրով գնման ընթացակարգին:</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lastRenderedPageBreak/>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334B2F"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60479D94"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16373D">
              <w:rPr>
                <w:rFonts w:ascii="GHEA Grapalat" w:hAnsi="GHEA Grapalat" w:cs="Arial"/>
                <w:b/>
                <w:sz w:val="20"/>
                <w:szCs w:val="20"/>
                <w:lang w:val="hy-AM"/>
              </w:rPr>
              <w:t xml:space="preserve"> Երևանի քաղաքապետարան</w:t>
            </w:r>
          </w:p>
        </w:tc>
      </w:tr>
      <w:tr w:rsidR="00334B2F"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F566BF" w:rsidRDefault="00334B2F"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1B776645"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16373D">
              <w:rPr>
                <w:rFonts w:ascii="GHEA Grapalat" w:hAnsi="GHEA Grapalat"/>
                <w:b/>
                <w:sz w:val="20"/>
                <w:szCs w:val="20"/>
                <w:lang w:val="hy-AM"/>
              </w:rPr>
              <w:t>02593108</w:t>
            </w:r>
          </w:p>
        </w:tc>
      </w:tr>
      <w:tr w:rsidR="00334B2F"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293D4432"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A70131">
              <w:rPr>
                <w:rFonts w:ascii="GHEA Grapalat" w:hAnsi="GHEA Grapalat" w:cs="Arial"/>
                <w:b/>
                <w:sz w:val="20"/>
                <w:szCs w:val="20"/>
                <w:lang w:val="hy-AM"/>
              </w:rPr>
              <w:t xml:space="preserve"> ՀՀ ֆինանսների նախարարության գործառնական վարչություն</w:t>
            </w:r>
          </w:p>
        </w:tc>
      </w:tr>
      <w:tr w:rsidR="00334B2F"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622DFB0F"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16373D">
              <w:rPr>
                <w:rFonts w:ascii="GHEA Grapalat" w:hAnsi="GHEA Grapalat" w:cs="Arial"/>
                <w:b/>
                <w:sz w:val="20"/>
                <w:szCs w:val="20"/>
                <w:lang w:val="hy-AM"/>
              </w:rPr>
              <w:t>900015211429</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3F2E517" w:rsidR="00334B2F" w:rsidRPr="00824D37" w:rsidRDefault="00334B2F" w:rsidP="00CB0ADE">
            <w:pPr>
              <w:rPr>
                <w:rFonts w:ascii="GHEA Grapalat" w:hAnsi="GHEA Grapalat" w:cs="Arial"/>
                <w:sz w:val="20"/>
                <w:szCs w:val="20"/>
              </w:rPr>
            </w:pPr>
            <w:r w:rsidRPr="00F566BF">
              <w:rPr>
                <w:rFonts w:ascii="GHEA Grapalat" w:hAnsi="GHEA Grapalat" w:cs="Sylfaen"/>
                <w:sz w:val="20"/>
                <w:szCs w:val="20"/>
              </w:rPr>
              <w:t>1</w:t>
            </w:r>
            <w:r w:rsidRPr="00824D37">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sidR="00824D37">
              <w:rPr>
                <w:rFonts w:ascii="GHEA Grapalat" w:hAnsi="GHEA Grapalat" w:cs="Arial"/>
                <w:sz w:val="20"/>
                <w:szCs w:val="20"/>
                <w:lang w:val="hy-AM"/>
              </w:rPr>
              <w:t xml:space="preserve"> ՀՀ դրամ, </w:t>
            </w:r>
            <w:r w:rsidR="00824D37">
              <w:rPr>
                <w:rFonts w:ascii="GHEA Grapalat" w:hAnsi="GHEA Grapalat" w:cs="Arial"/>
                <w:sz w:val="20"/>
                <w:szCs w:val="20"/>
              </w:rPr>
              <w:t>AMD</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A23ECF"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A23ECF"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A23ECF"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A23ECF"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A23ECF"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40A364E4" w14:textId="27AAA4FA" w:rsidR="002B0E49" w:rsidRDefault="00334B2F" w:rsidP="00534332">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63D7E712"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5152D2">
        <w:rPr>
          <w:rFonts w:ascii="GHEA Grapalat" w:hAnsi="GHEA Grapalat" w:cs="Sylfaen"/>
          <w:b/>
          <w:lang w:val="hy-AM"/>
        </w:rPr>
        <w:t>ԵՔ-ԳՀԾՁԲ-</w:t>
      </w:r>
      <w:r w:rsidR="0019322F">
        <w:rPr>
          <w:rFonts w:ascii="GHEA Grapalat" w:hAnsi="GHEA Grapalat" w:cs="Sylfaen"/>
          <w:b/>
          <w:lang w:val="hy-AM"/>
        </w:rPr>
        <w:t>24/115</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668B6754" w:rsidR="00071D1C" w:rsidRPr="00D66974" w:rsidRDefault="008D1746"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D66974">
        <w:rPr>
          <w:rFonts w:ascii="GHEA Grapalat" w:hAnsi="GHEA Grapalat" w:cs="Sylfaen"/>
          <w:b/>
          <w:lang w:val="hy-AM"/>
        </w:rPr>
        <w:t xml:space="preserve"> </w:t>
      </w:r>
      <w:r w:rsidR="00071D1C" w:rsidRPr="00D66974">
        <w:rPr>
          <w:rFonts w:ascii="GHEA Grapalat" w:hAnsi="GHEA Grapalat" w:cs="Sylfaen"/>
          <w:b/>
          <w:lang w:val="hy-AM"/>
        </w:rPr>
        <w:t>հրավերի</w:t>
      </w:r>
    </w:p>
    <w:p w14:paraId="00BDC581" w14:textId="77777777" w:rsidR="007678FA" w:rsidRPr="00D66974" w:rsidRDefault="007678FA" w:rsidP="00F02279">
      <w:pPr>
        <w:ind w:left="-142" w:firstLine="142"/>
        <w:jc w:val="center"/>
        <w:rPr>
          <w:rFonts w:ascii="GHEA Grapalat" w:hAnsi="GHEA Grapalat" w:cs="Sylfaen"/>
          <w:b/>
          <w:lang w:val="hy-AM"/>
        </w:rPr>
      </w:pPr>
    </w:p>
    <w:p w14:paraId="0B4E9C0A" w14:textId="00A6ECB7" w:rsidR="007678FA" w:rsidRPr="00D66974" w:rsidRDefault="00C95DE8" w:rsidP="007678FA">
      <w:pPr>
        <w:ind w:left="-142" w:firstLine="142"/>
        <w:jc w:val="center"/>
        <w:rPr>
          <w:rFonts w:ascii="GHEA Grapalat" w:hAnsi="GHEA Grapalat"/>
          <w:b/>
          <w:lang w:val="hy-AM"/>
        </w:rPr>
      </w:pPr>
      <w:r>
        <w:rPr>
          <w:rFonts w:ascii="GHEA Grapalat" w:hAnsi="GHEA Grapalat" w:cs="Sylfaen"/>
          <w:b/>
          <w:lang w:val="hy-AM"/>
        </w:rPr>
        <w:t>ԾԱՌԱՅՈՒԹՅՈՒՆՆԵՐԻ</w:t>
      </w:r>
      <w:r w:rsidR="007678FA" w:rsidRPr="00D66974">
        <w:rPr>
          <w:rFonts w:ascii="GHEA Grapalat" w:hAnsi="GHEA Grapalat" w:cs="Sylfaen"/>
          <w:b/>
          <w:lang w:val="hy-AM"/>
        </w:rPr>
        <w:t xml:space="preserve">  ՄԱՏՈՒՑՄԱՆ</w:t>
      </w:r>
    </w:p>
    <w:p w14:paraId="61C4EB9F" w14:textId="3ECBD901" w:rsidR="007678FA" w:rsidRPr="00D66974" w:rsidRDefault="007678FA" w:rsidP="007678FA">
      <w:pPr>
        <w:ind w:left="-142" w:firstLine="142"/>
        <w:jc w:val="center"/>
        <w:rPr>
          <w:rFonts w:ascii="GHEA Grapalat" w:hAnsi="GHEA Grapalat" w:cs="Times Armenian"/>
          <w:b/>
          <w:lang w:val="hy-AM"/>
        </w:rPr>
      </w:pP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4FE01446"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1. </w:t>
      </w:r>
      <w:r w:rsidR="000A56F0">
        <w:rPr>
          <w:rFonts w:ascii="GHEA Grapalat" w:hAnsi="GHEA Grapalat" w:cs="Sylfaen"/>
          <w:b/>
          <w:smallCaps/>
          <w:sz w:val="20"/>
          <w:lang w:val="hy-AM"/>
        </w:rPr>
        <w:t xml:space="preserve">  </w:t>
      </w:r>
      <w:r w:rsidR="000A56F0" w:rsidRPr="00D66974">
        <w:rPr>
          <w:rFonts w:ascii="GHEA Grapalat" w:hAnsi="GHEA Grapalat" w:cs="Sylfaen"/>
          <w:b/>
          <w:smallCaps/>
          <w:sz w:val="20"/>
          <w:lang w:val="hy-AM"/>
        </w:rPr>
        <w:t>ՊԱՅՄԱՆԱԳՐԻ ԱՌԱՐԿԱՆ</w:t>
      </w:r>
    </w:p>
    <w:p w14:paraId="125125E6" w14:textId="19325110"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04473F" w:rsidRPr="0004473F">
        <w:rPr>
          <w:rFonts w:ascii="GHEA Grapalat" w:hAnsi="GHEA Grapalat" w:cs="Sylfaen"/>
          <w:sz w:val="20"/>
          <w:lang w:val="hy-AM"/>
        </w:rPr>
        <w:t xml:space="preserve">Երևան քաղաքի </w:t>
      </w:r>
      <w:r w:rsidR="0019322F">
        <w:rPr>
          <w:rFonts w:ascii="GHEA Grapalat" w:hAnsi="GHEA Grapalat" w:cs="Sylfaen"/>
          <w:sz w:val="20"/>
          <w:lang w:val="hy-AM"/>
        </w:rPr>
        <w:t>Արաբկիր</w:t>
      </w:r>
      <w:r w:rsidR="0004473F" w:rsidRPr="0004473F">
        <w:rPr>
          <w:rFonts w:ascii="GHEA Grapalat" w:hAnsi="GHEA Grapalat" w:cs="Sylfaen"/>
          <w:sz w:val="20"/>
          <w:lang w:val="hy-AM"/>
        </w:rPr>
        <w:t xml:space="preserve"> վարչական շրջանի հրատապ լուծում պահանջող ծառայություններ</w:t>
      </w:r>
      <w:r w:rsidR="0004473F">
        <w:rPr>
          <w:rFonts w:ascii="GHEA Grapalat" w:hAnsi="GHEA Grapalat" w:cs="Sylfaen"/>
          <w:sz w:val="20"/>
          <w:lang w:val="hy-AM"/>
        </w:rPr>
        <w:t>ի</w:t>
      </w:r>
      <w:r w:rsidRPr="00D66974">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4E2796EF" w14:textId="7F74466B" w:rsidR="007678FA" w:rsidRPr="00D66974" w:rsidRDefault="007678FA" w:rsidP="007678FA">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008D0D48" w:rsidRPr="00D66974">
        <w:rPr>
          <w:rFonts w:ascii="GHEA Grapalat" w:hAnsi="GHEA Grapalat"/>
          <w:sz w:val="20"/>
          <w:lang w:val="hy-AM"/>
        </w:rPr>
        <w:t>:</w:t>
      </w:r>
      <w:r w:rsidR="008D0D48" w:rsidRPr="00D66974">
        <w:rPr>
          <w:rStyle w:val="FootnoteReference"/>
          <w:rFonts w:ascii="GHEA Grapalat" w:hAnsi="GHEA Grapalat"/>
          <w:sz w:val="20"/>
          <w:lang w:val="hy-AM"/>
        </w:rPr>
        <w:footnoteReference w:id="11"/>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62769C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2. </w:t>
      </w:r>
      <w:r w:rsidR="000A56F0">
        <w:rPr>
          <w:rFonts w:ascii="GHEA Grapalat" w:hAnsi="GHEA Grapalat" w:cs="Sylfaen"/>
          <w:b/>
          <w:smallCaps/>
          <w:sz w:val="20"/>
          <w:lang w:val="hy-AM"/>
        </w:rPr>
        <w:t xml:space="preserve"> </w:t>
      </w:r>
      <w:r w:rsidRPr="00D66974">
        <w:rPr>
          <w:rFonts w:ascii="GHEA Grapalat" w:hAnsi="GHEA Grapalat" w:cs="Sylfaen"/>
          <w:b/>
          <w:smallCaps/>
          <w:sz w:val="20"/>
          <w:lang w:val="hy-AM"/>
        </w:rPr>
        <w:t>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398B9B34"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00C25873" w:rsidRPr="00D66974">
        <w:rPr>
          <w:rStyle w:val="FootnoteReference"/>
          <w:rFonts w:ascii="GHEA Grapalat" w:hAnsi="GHEA Grapalat" w:cs="Times Armenian"/>
          <w:sz w:val="20"/>
          <w:lang w:val="hy-AM"/>
        </w:rPr>
        <w:footnoteReference w:id="12"/>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547B317A"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2.2 </w:t>
      </w:r>
      <w:r w:rsidR="00C95DE8">
        <w:rPr>
          <w:rFonts w:ascii="GHEA Grapalat" w:hAnsi="GHEA Grapalat" w:cs="Sylfaen"/>
          <w:b/>
          <w:sz w:val="20"/>
          <w:lang w:val="hy-AM"/>
        </w:rPr>
        <w:t xml:space="preserve">   </w:t>
      </w:r>
      <w:r w:rsidR="00C95DE8" w:rsidRPr="00D66974">
        <w:rPr>
          <w:rFonts w:ascii="GHEA Grapalat" w:hAnsi="GHEA Grapalat" w:cs="Sylfaen"/>
          <w:b/>
          <w:sz w:val="20"/>
          <w:lang w:val="hy-AM"/>
        </w:rPr>
        <w:t>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62494F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2.3 </w:t>
      </w:r>
      <w:r w:rsidR="00C95DE8">
        <w:rPr>
          <w:rFonts w:ascii="GHEA Grapalat" w:hAnsi="GHEA Grapalat" w:cs="Sylfaen"/>
          <w:b/>
          <w:sz w:val="20"/>
          <w:lang w:val="hy-AM"/>
        </w:rPr>
        <w:t xml:space="preserve">    </w:t>
      </w:r>
      <w:r w:rsidR="00C95DE8" w:rsidRPr="00D66974">
        <w:rPr>
          <w:rFonts w:ascii="GHEA Grapalat" w:hAnsi="GHEA Grapalat" w:cs="Sylfaen"/>
          <w:b/>
          <w:sz w:val="20"/>
          <w:lang w:val="hy-AM"/>
        </w:rPr>
        <w:t>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00ACD27D"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2.4 </w:t>
      </w:r>
      <w:r w:rsidR="00C95DE8">
        <w:rPr>
          <w:rFonts w:ascii="GHEA Grapalat" w:hAnsi="GHEA Grapalat" w:cs="Sylfaen"/>
          <w:b/>
          <w:sz w:val="20"/>
          <w:lang w:val="hy-AM"/>
        </w:rPr>
        <w:t xml:space="preserve">   </w:t>
      </w:r>
      <w:r w:rsidR="00C95DE8" w:rsidRPr="00D66974">
        <w:rPr>
          <w:rFonts w:ascii="GHEA Grapalat" w:hAnsi="GHEA Grapalat" w:cs="Sylfaen"/>
          <w:b/>
          <w:sz w:val="20"/>
          <w:lang w:val="hy-AM"/>
        </w:rPr>
        <w:t>ԿԱՏԱՐՈՂԸ ՊԱՐՏԱՎՈՐ Է`</w:t>
      </w: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76AE2B0A"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3. </w:t>
      </w:r>
      <w:r w:rsidR="00C95DE8">
        <w:rPr>
          <w:rFonts w:ascii="GHEA Grapalat" w:hAnsi="GHEA Grapalat" w:cs="Sylfaen"/>
          <w:b/>
          <w:sz w:val="20"/>
          <w:lang w:val="hy-AM"/>
        </w:rPr>
        <w:t xml:space="preserve"> </w:t>
      </w:r>
      <w:r w:rsidRPr="00D66974">
        <w:rPr>
          <w:rFonts w:ascii="GHEA Grapalat" w:hAnsi="GHEA Grapalat" w:cs="Sylfaen"/>
          <w:b/>
          <w:sz w:val="20"/>
          <w:lang w:val="hy-AM"/>
        </w:rPr>
        <w:t>ԾԱՌԱՅՈՒԹՅԱՆ ՀԱՆՁՆՄԱՆ ԵՎ ԸՆԴՈՒՆՄԱՆ ԿԱՐԳԸ</w:t>
      </w:r>
    </w:p>
    <w:p w14:paraId="1FFE8275" w14:textId="76F5CBE2"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25873" w:rsidRPr="00D66974">
        <w:rPr>
          <w:rStyle w:val="FootnoteReference"/>
          <w:rFonts w:ascii="GHEA Grapalat" w:hAnsi="GHEA Grapalat"/>
          <w:sz w:val="20"/>
          <w:lang w:val="hy-AM"/>
        </w:rPr>
        <w:footnoteReference w:id="13"/>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73240FEC"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A46501">
        <w:rPr>
          <w:rFonts w:ascii="GHEA Grapalat" w:hAnsi="GHEA Grapalat" w:cs="Sylfaen"/>
          <w:sz w:val="20"/>
          <w:szCs w:val="20"/>
          <w:lang w:val="hy-AM"/>
        </w:rPr>
        <w:t>20</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689A8121"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 xml:space="preserve">4. </w:t>
      </w:r>
      <w:r w:rsidR="00C95DE8">
        <w:rPr>
          <w:rFonts w:ascii="GHEA Grapalat" w:hAnsi="GHEA Grapalat" w:cs="Sylfaen"/>
          <w:b/>
          <w:sz w:val="20"/>
          <w:lang w:val="hy-AM"/>
        </w:rPr>
        <w:t xml:space="preserve">   </w:t>
      </w:r>
      <w:r w:rsidRPr="00D66974">
        <w:rPr>
          <w:rFonts w:ascii="GHEA Grapalat" w:hAnsi="GHEA Grapalat" w:cs="Sylfaen"/>
          <w:b/>
          <w:sz w:val="20"/>
          <w:lang w:val="hy-AM"/>
        </w:rPr>
        <w:t>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14"/>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9398EA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C95DE8">
        <w:rPr>
          <w:rFonts w:ascii="GHEA Grapalat" w:hAnsi="GHEA Grapalat"/>
          <w:sz w:val="20"/>
          <w:lang w:val="hy-AM"/>
        </w:rPr>
        <w:t>25</w:t>
      </w:r>
      <w:r w:rsidRPr="00D66974">
        <w:rPr>
          <w:rFonts w:ascii="GHEA Grapalat" w:hAnsi="GHEA Grapalat"/>
          <w:sz w:val="20"/>
          <w:lang w:val="hy-AM"/>
        </w:rPr>
        <w:t xml:space="preserve">-ը: </w:t>
      </w:r>
    </w:p>
    <w:p w14:paraId="0609C28D" w14:textId="38ADB20B" w:rsidR="0087619B"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r w:rsidR="00AD2285" w:rsidRPr="00D66974">
        <w:rPr>
          <w:rStyle w:val="FootnoteReference"/>
          <w:rFonts w:ascii="GHEA Grapalat" w:hAnsi="GHEA Grapalat"/>
          <w:sz w:val="20"/>
          <w:lang w:val="hy-AM"/>
        </w:rPr>
        <w:footnoteReference w:id="15"/>
      </w:r>
    </w:p>
    <w:p w14:paraId="4E0FCF9C" w14:textId="77777777" w:rsidR="00641F67" w:rsidRPr="00EE6E36" w:rsidRDefault="00641F67" w:rsidP="00641F67">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բ. </w:t>
      </w:r>
      <w:r>
        <w:rPr>
          <w:rFonts w:ascii="GHEA Grapalat" w:hAnsi="GHEA Grapalat" w:cs="Sylfaen"/>
          <w:b/>
          <w:bCs/>
          <w:sz w:val="20"/>
          <w:szCs w:val="24"/>
          <w:lang w:val="hy-AM" w:eastAsia="en-US"/>
        </w:rPr>
        <w:t>Ծառայությունների մատուցման</w:t>
      </w:r>
      <w:r w:rsidRPr="00EE6E36">
        <w:rPr>
          <w:rFonts w:ascii="GHEA Grapalat" w:hAnsi="GHEA Grapalat" w:cs="Sylfaen"/>
          <w:b/>
          <w:bCs/>
          <w:sz w:val="20"/>
          <w:szCs w:val="24"/>
          <w:lang w:val="hy-AM" w:eastAsia="en-US"/>
        </w:rPr>
        <w:t xml:space="preserve">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4F9C82F1" w14:textId="77777777" w:rsidR="00641F67" w:rsidRPr="005E00F2" w:rsidRDefault="00641F67" w:rsidP="00641F67">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ՄԳ-ն ընտրված մասնակցի առաջարկած գինն </w:t>
      </w:r>
      <w:r w:rsidRPr="005E00F2">
        <w:rPr>
          <w:rFonts w:ascii="GHEA Grapalat" w:hAnsi="GHEA Grapalat" w:cs="Sylfaen"/>
          <w:b/>
          <w:bCs/>
          <w:sz w:val="20"/>
          <w:szCs w:val="24"/>
          <w:lang w:val="hy-AM" w:eastAsia="en-US"/>
        </w:rPr>
        <w:t xml:space="preserve">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42583E47" w14:textId="77777777" w:rsidR="00641F67" w:rsidRPr="00EE6E36" w:rsidRDefault="00641F67" w:rsidP="00641F67">
      <w:pPr>
        <w:pStyle w:val="norm"/>
        <w:spacing w:line="240" w:lineRule="auto"/>
        <w:ind w:firstLine="567"/>
        <w:rPr>
          <w:rFonts w:ascii="GHEA Grapalat" w:hAnsi="GHEA Grapalat" w:cs="Sylfaen"/>
          <w:b/>
          <w:bCs/>
          <w:sz w:val="20"/>
          <w:szCs w:val="24"/>
          <w:lang w:val="hy-AM" w:eastAsia="en-US"/>
        </w:rPr>
      </w:pPr>
      <w:r w:rsidRPr="005E00F2">
        <w:rPr>
          <w:rFonts w:ascii="GHEA Grapalat" w:hAnsi="GHEA Grapalat" w:cs="Sylfaen"/>
          <w:b/>
          <w:bCs/>
          <w:sz w:val="20"/>
          <w:szCs w:val="24"/>
          <w:lang w:val="hy-AM" w:eastAsia="en-US"/>
        </w:rPr>
        <w:t xml:space="preserve">ՆԳ-ն սույն հրավերով հրապարակված </w:t>
      </w:r>
      <w:r>
        <w:rPr>
          <w:rFonts w:ascii="GHEA Grapalat" w:hAnsi="GHEA Grapalat" w:cs="Sylfaen"/>
          <w:b/>
          <w:bCs/>
          <w:sz w:val="20"/>
          <w:szCs w:val="24"/>
          <w:lang w:val="hy-AM" w:eastAsia="en-US"/>
        </w:rPr>
        <w:t>ծառայությունների մատուցման</w:t>
      </w:r>
      <w:r w:rsidRPr="005E00F2">
        <w:rPr>
          <w:rFonts w:ascii="GHEA Grapalat" w:hAnsi="GHEA Grapalat" w:cs="Sylfaen"/>
          <w:b/>
          <w:bCs/>
          <w:sz w:val="20"/>
          <w:szCs w:val="24"/>
          <w:lang w:val="hy-AM" w:eastAsia="en-US"/>
        </w:rPr>
        <w:t xml:space="preserve"> նախահաշվային գինն 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4E5A04C1" w14:textId="77777777" w:rsidR="00641F67" w:rsidRPr="00EE6E36" w:rsidRDefault="00641F67" w:rsidP="00641F67">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ԿԾ-ն տվյալ կատարողական ակտով ներկայացված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ծավալն է՝ գումարային արտահայտությամբ.</w:t>
      </w:r>
    </w:p>
    <w:p w14:paraId="6E754D95" w14:textId="77777777" w:rsidR="00641F67" w:rsidRPr="00EE6E36" w:rsidRDefault="00641F67" w:rsidP="00641F67">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 xml:space="preserve">ՎԳ –ն ծավալաթերթ-նախահաշվով սահմանված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դիմաց վճարվող գումարն է:</w:t>
      </w:r>
      <w:r w:rsidRPr="00EE6E36">
        <w:rPr>
          <w:rFonts w:ascii="GHEA Grapalat" w:hAnsi="GHEA Grapalat" w:cs="Sylfaen"/>
          <w:b/>
          <w:bCs/>
          <w:sz w:val="20"/>
          <w:szCs w:val="24"/>
          <w:vertAlign w:val="superscript"/>
          <w:lang w:val="hy-AM" w:eastAsia="en-US"/>
        </w:rPr>
        <w:t>9</w:t>
      </w:r>
    </w:p>
    <w:p w14:paraId="02DC0747" w14:textId="77777777" w:rsidR="00641F67" w:rsidRPr="00641F67" w:rsidRDefault="00641F67" w:rsidP="0087619B">
      <w:pPr>
        <w:ind w:firstLine="709"/>
        <w:jc w:val="both"/>
        <w:rPr>
          <w:rFonts w:ascii="GHEA Grapalat" w:hAnsi="GHEA Grapalat"/>
          <w:sz w:val="20"/>
          <w:lang w:val="es-ES"/>
        </w:rPr>
      </w:pPr>
    </w:p>
    <w:p w14:paraId="4F7B182D" w14:textId="5F10AC94" w:rsidR="007678FA" w:rsidRPr="00D66974" w:rsidRDefault="00C95DE8" w:rsidP="00C95DE8">
      <w:pPr>
        <w:numPr>
          <w:ilvl w:val="0"/>
          <w:numId w:val="26"/>
        </w:numPr>
        <w:tabs>
          <w:tab w:val="left" w:pos="990"/>
        </w:tabs>
        <w:ind w:firstLine="0"/>
        <w:jc w:val="both"/>
        <w:rPr>
          <w:rFonts w:ascii="GHEA Grapalat" w:hAnsi="GHEA Grapalat" w:cs="Sylfaen"/>
          <w:b/>
          <w:sz w:val="20"/>
          <w:lang w:val="hy-AM"/>
        </w:rPr>
      </w:pPr>
      <w:r>
        <w:rPr>
          <w:rFonts w:ascii="GHEA Grapalat" w:hAnsi="GHEA Grapalat" w:cs="Sylfaen"/>
          <w:b/>
          <w:sz w:val="20"/>
          <w:lang w:val="hy-AM"/>
        </w:rPr>
        <w:t xml:space="preserve"> </w:t>
      </w:r>
      <w:r w:rsidR="007678FA" w:rsidRPr="00D66974">
        <w:rPr>
          <w:rFonts w:ascii="GHEA Grapalat" w:hAnsi="GHEA Grapalat" w:cs="Sylfaen"/>
          <w:b/>
          <w:sz w:val="20"/>
          <w:lang w:val="hy-AM"/>
        </w:rPr>
        <w:t>ԿՈՂՄԵՐԻ ՊԱՏԱՍԽԱՆԱՏՎՈՒԹՅՈՒՆԸ</w:t>
      </w: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AFC7D55" w14:textId="77777777" w:rsidR="00713971" w:rsidRPr="00D66974" w:rsidRDefault="00713971" w:rsidP="00713971">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D66974">
        <w:rPr>
          <w:rStyle w:val="FootnoteReference"/>
          <w:rFonts w:ascii="GHEA Grapalat" w:hAnsi="GHEA Grapalat" w:cs="Sylfaen"/>
          <w:sz w:val="20"/>
          <w:lang w:val="hy-AM"/>
        </w:rPr>
        <w:footnoteReference w:id="16"/>
      </w:r>
      <w:r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BC061B2" w14:textId="3099C0DB" w:rsidR="00713971" w:rsidRPr="00D66974" w:rsidRDefault="00713971" w:rsidP="00713971">
      <w:pPr>
        <w:ind w:firstLine="709"/>
        <w:jc w:val="both"/>
        <w:rPr>
          <w:rFonts w:ascii="GHEA Grapalat" w:hAnsi="GHEA Grapalat" w:cs="Sylfaen"/>
          <w:sz w:val="20"/>
          <w:lang w:val="hy-AM"/>
        </w:rPr>
      </w:pPr>
      <w:r w:rsidRPr="00D66974">
        <w:rPr>
          <w:rFonts w:ascii="GHEA Grapalat" w:hAnsi="GHEA Grapalat"/>
          <w:sz w:val="20"/>
          <w:lang w:val="hy-AM"/>
        </w:rPr>
        <w:t xml:space="preserve"> </w:t>
      </w: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3CE0B1B"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7. </w:t>
      </w:r>
      <w:r w:rsidR="00DC3363">
        <w:rPr>
          <w:rFonts w:ascii="GHEA Grapalat" w:hAnsi="GHEA Grapalat" w:cs="Sylfaen"/>
          <w:b/>
          <w:sz w:val="20"/>
          <w:lang w:val="hy-AM"/>
        </w:rPr>
        <w:t xml:space="preserve">  </w:t>
      </w:r>
      <w:r w:rsidRPr="00D66974">
        <w:rPr>
          <w:rFonts w:ascii="GHEA Grapalat" w:hAnsi="GHEA Grapalat" w:cs="Sylfaen"/>
          <w:b/>
          <w:sz w:val="20"/>
          <w:lang w:val="hy-AM"/>
        </w:rPr>
        <w:t>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17"/>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w:t>
      </w:r>
      <w:r w:rsidRPr="00D66974">
        <w:rPr>
          <w:rFonts w:ascii="GHEA Grapalat" w:hAnsi="GHEA Grapalat"/>
          <w:sz w:val="20"/>
          <w:lang w:val="pt-BR"/>
        </w:rPr>
        <w:lastRenderedPageBreak/>
        <w:t>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18"/>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77777777"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7777777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7DDA68C7" w14:textId="0F406014" w:rsidR="002676A1" w:rsidRPr="00D66974" w:rsidRDefault="002676A1" w:rsidP="002676A1">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w:t>
      </w:r>
      <w:r w:rsidR="00E05680">
        <w:rPr>
          <w:rFonts w:ascii="GHEA Grapalat" w:hAnsi="GHEA Grapalat"/>
          <w:sz w:val="20"/>
          <w:szCs w:val="20"/>
          <w:lang w:val="hy-AM" w:eastAsia="ru-RU"/>
        </w:rPr>
        <w:t>և</w:t>
      </w:r>
      <w:r w:rsidRPr="00D66974">
        <w:rPr>
          <w:rFonts w:ascii="GHEA Grapalat" w:hAnsi="GHEA Grapalat"/>
          <w:sz w:val="20"/>
          <w:szCs w:val="20"/>
          <w:lang w:val="hy-AM" w:eastAsia="ru-RU"/>
        </w:rPr>
        <w:t xml:space="preserve">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D66974">
        <w:rPr>
          <w:rStyle w:val="FootnoteReference"/>
          <w:rFonts w:ascii="GHEA Grapalat" w:hAnsi="GHEA Grapalat"/>
          <w:sz w:val="20"/>
          <w:szCs w:val="20"/>
          <w:lang w:val="hy-AM" w:eastAsia="ru-RU"/>
        </w:rPr>
        <w:footnoteReference w:id="19"/>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3B260FBF" w14:textId="77777777" w:rsidR="007678FA" w:rsidRPr="00F566BF" w:rsidRDefault="007678FA" w:rsidP="007678FA">
      <w:pPr>
        <w:jc w:val="right"/>
        <w:rPr>
          <w:rFonts w:ascii="GHEA Grapalat" w:hAnsi="GHEA Grapalat"/>
          <w:i/>
          <w:sz w:val="18"/>
          <w:lang w:val="hy-AM"/>
        </w:rPr>
      </w:pPr>
      <w:r w:rsidRPr="00D66974">
        <w:rPr>
          <w:rFonts w:ascii="GHEA Grapalat" w:hAnsi="GHEA Grapalat"/>
          <w:i/>
          <w:sz w:val="18"/>
          <w:lang w:val="hy-AM"/>
        </w:rPr>
        <w:br w:type="page"/>
      </w:r>
      <w:r w:rsidRPr="00F566BF">
        <w:rPr>
          <w:rFonts w:ascii="GHEA Grapalat" w:hAnsi="GHEA Grapalat"/>
          <w:i/>
          <w:sz w:val="18"/>
          <w:lang w:val="hy-AM"/>
        </w:rPr>
        <w:lastRenderedPageBreak/>
        <w:t>Հավելված N 1</w:t>
      </w:r>
    </w:p>
    <w:p w14:paraId="3E36D6B9"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58D843DC"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7BB021CA" w14:textId="77777777" w:rsidR="007678FA" w:rsidRPr="00F566BF" w:rsidRDefault="007678FA" w:rsidP="007678FA">
      <w:pPr>
        <w:jc w:val="center"/>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3"/>
        <w:gridCol w:w="1469"/>
        <w:gridCol w:w="1512"/>
        <w:gridCol w:w="931"/>
        <w:gridCol w:w="1085"/>
        <w:gridCol w:w="1085"/>
        <w:gridCol w:w="1086"/>
        <w:gridCol w:w="1445"/>
      </w:tblGrid>
      <w:tr w:rsidR="007678FA" w:rsidRPr="00F566BF" w14:paraId="2B10E770" w14:textId="77777777" w:rsidTr="00E26C98">
        <w:tc>
          <w:tcPr>
            <w:tcW w:w="10006" w:type="dxa"/>
            <w:gridSpan w:val="8"/>
          </w:tcPr>
          <w:p w14:paraId="43443779"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C375F2" w:rsidRPr="00F566BF" w14:paraId="591AED89" w14:textId="77777777" w:rsidTr="00B4401A">
        <w:trPr>
          <w:trHeight w:val="219"/>
        </w:trPr>
        <w:tc>
          <w:tcPr>
            <w:tcW w:w="1351" w:type="dxa"/>
            <w:vMerge w:val="restart"/>
            <w:vAlign w:val="center"/>
          </w:tcPr>
          <w:p w14:paraId="428B7C4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425" w:type="dxa"/>
            <w:vMerge w:val="restart"/>
            <w:vAlign w:val="center"/>
          </w:tcPr>
          <w:p w14:paraId="7C2C237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1470" w:type="dxa"/>
            <w:vMerge w:val="restart"/>
            <w:vAlign w:val="center"/>
          </w:tcPr>
          <w:p w14:paraId="44593404"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906" w:type="dxa"/>
            <w:vMerge w:val="restart"/>
            <w:vAlign w:val="center"/>
          </w:tcPr>
          <w:p w14:paraId="2D2D68AD"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054" w:type="dxa"/>
            <w:vMerge w:val="restart"/>
            <w:vAlign w:val="center"/>
          </w:tcPr>
          <w:p w14:paraId="42158BEA"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1054" w:type="dxa"/>
            <w:vMerge w:val="restart"/>
            <w:vAlign w:val="center"/>
          </w:tcPr>
          <w:p w14:paraId="4FA56C6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2746" w:type="dxa"/>
            <w:gridSpan w:val="2"/>
            <w:vAlign w:val="center"/>
          </w:tcPr>
          <w:p w14:paraId="183C371C"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C375F2" w:rsidRPr="00F566BF" w14:paraId="55772FF4" w14:textId="77777777" w:rsidTr="00B4401A">
        <w:trPr>
          <w:trHeight w:val="445"/>
        </w:trPr>
        <w:tc>
          <w:tcPr>
            <w:tcW w:w="1351" w:type="dxa"/>
            <w:vMerge/>
            <w:vAlign w:val="center"/>
          </w:tcPr>
          <w:p w14:paraId="79177BBB" w14:textId="77777777" w:rsidR="007678FA" w:rsidRPr="00F566BF" w:rsidRDefault="007678FA" w:rsidP="00E53C12">
            <w:pPr>
              <w:jc w:val="center"/>
              <w:rPr>
                <w:rFonts w:ascii="GHEA Grapalat" w:hAnsi="GHEA Grapalat"/>
                <w:sz w:val="18"/>
              </w:rPr>
            </w:pPr>
          </w:p>
        </w:tc>
        <w:tc>
          <w:tcPr>
            <w:tcW w:w="1425" w:type="dxa"/>
            <w:vMerge/>
            <w:vAlign w:val="center"/>
          </w:tcPr>
          <w:p w14:paraId="14F2A268" w14:textId="77777777" w:rsidR="007678FA" w:rsidRPr="00F566BF" w:rsidRDefault="007678FA" w:rsidP="00E53C12">
            <w:pPr>
              <w:jc w:val="center"/>
              <w:rPr>
                <w:rFonts w:ascii="GHEA Grapalat" w:hAnsi="GHEA Grapalat"/>
                <w:sz w:val="18"/>
              </w:rPr>
            </w:pPr>
          </w:p>
        </w:tc>
        <w:tc>
          <w:tcPr>
            <w:tcW w:w="1470" w:type="dxa"/>
            <w:vMerge/>
            <w:vAlign w:val="center"/>
          </w:tcPr>
          <w:p w14:paraId="3B4D31CB" w14:textId="77777777" w:rsidR="007678FA" w:rsidRPr="00F566BF" w:rsidRDefault="007678FA" w:rsidP="00E53C12">
            <w:pPr>
              <w:jc w:val="center"/>
              <w:rPr>
                <w:rFonts w:ascii="GHEA Grapalat" w:hAnsi="GHEA Grapalat"/>
                <w:sz w:val="18"/>
              </w:rPr>
            </w:pPr>
          </w:p>
        </w:tc>
        <w:tc>
          <w:tcPr>
            <w:tcW w:w="906" w:type="dxa"/>
            <w:vMerge/>
            <w:vAlign w:val="center"/>
          </w:tcPr>
          <w:p w14:paraId="1B7C1390" w14:textId="77777777" w:rsidR="007678FA" w:rsidRPr="00F566BF" w:rsidRDefault="007678FA" w:rsidP="00E53C12">
            <w:pPr>
              <w:jc w:val="center"/>
              <w:rPr>
                <w:rFonts w:ascii="GHEA Grapalat" w:hAnsi="GHEA Grapalat"/>
                <w:sz w:val="18"/>
              </w:rPr>
            </w:pPr>
          </w:p>
        </w:tc>
        <w:tc>
          <w:tcPr>
            <w:tcW w:w="1054" w:type="dxa"/>
            <w:vMerge/>
            <w:vAlign w:val="center"/>
          </w:tcPr>
          <w:p w14:paraId="0207347D" w14:textId="77777777" w:rsidR="007678FA" w:rsidRPr="00F566BF" w:rsidRDefault="007678FA" w:rsidP="00E53C12">
            <w:pPr>
              <w:jc w:val="center"/>
              <w:rPr>
                <w:rFonts w:ascii="GHEA Grapalat" w:hAnsi="GHEA Grapalat"/>
                <w:sz w:val="18"/>
              </w:rPr>
            </w:pPr>
          </w:p>
        </w:tc>
        <w:tc>
          <w:tcPr>
            <w:tcW w:w="1054" w:type="dxa"/>
            <w:vMerge/>
            <w:vAlign w:val="center"/>
          </w:tcPr>
          <w:p w14:paraId="69754339" w14:textId="77777777" w:rsidR="007678FA" w:rsidRPr="00F566BF" w:rsidRDefault="007678FA" w:rsidP="00E53C12">
            <w:pPr>
              <w:jc w:val="center"/>
              <w:rPr>
                <w:rFonts w:ascii="GHEA Grapalat" w:hAnsi="GHEA Grapalat"/>
                <w:sz w:val="18"/>
              </w:rPr>
            </w:pPr>
          </w:p>
        </w:tc>
        <w:tc>
          <w:tcPr>
            <w:tcW w:w="1262" w:type="dxa"/>
            <w:vAlign w:val="center"/>
          </w:tcPr>
          <w:p w14:paraId="52A0DB2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հասցեն</w:t>
            </w:r>
            <w:proofErr w:type="spellEnd"/>
          </w:p>
        </w:tc>
        <w:tc>
          <w:tcPr>
            <w:tcW w:w="1484" w:type="dxa"/>
            <w:vAlign w:val="center"/>
          </w:tcPr>
          <w:p w14:paraId="0004DBF7"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C375F2" w:rsidRPr="00A23ECF" w14:paraId="5865D235" w14:textId="77777777" w:rsidTr="00B4401A">
        <w:trPr>
          <w:trHeight w:val="246"/>
        </w:trPr>
        <w:tc>
          <w:tcPr>
            <w:tcW w:w="1351" w:type="dxa"/>
          </w:tcPr>
          <w:p w14:paraId="58777756" w14:textId="1CCCE15A" w:rsidR="007678FA" w:rsidRPr="00E26C98" w:rsidRDefault="00E26C98" w:rsidP="00E53C12">
            <w:pPr>
              <w:jc w:val="center"/>
              <w:rPr>
                <w:rFonts w:ascii="GHEA Grapalat" w:hAnsi="GHEA Grapalat"/>
                <w:sz w:val="20"/>
                <w:lang w:val="hy-AM"/>
              </w:rPr>
            </w:pPr>
            <w:r>
              <w:rPr>
                <w:rFonts w:ascii="GHEA Grapalat" w:hAnsi="GHEA Grapalat"/>
                <w:sz w:val="20"/>
                <w:lang w:val="hy-AM"/>
              </w:rPr>
              <w:t>1</w:t>
            </w:r>
          </w:p>
        </w:tc>
        <w:tc>
          <w:tcPr>
            <w:tcW w:w="1425" w:type="dxa"/>
          </w:tcPr>
          <w:p w14:paraId="7A2A01D2" w14:textId="14A50316" w:rsidR="007678FA" w:rsidRPr="00A30013" w:rsidRDefault="00F53046" w:rsidP="00E53C12">
            <w:pPr>
              <w:jc w:val="center"/>
              <w:rPr>
                <w:rFonts w:ascii="GHEA Grapalat" w:hAnsi="GHEA Grapalat" w:cs="Sylfaen"/>
                <w:bCs/>
                <w:sz w:val="16"/>
                <w:szCs w:val="16"/>
                <w:lang w:val="hy-AM"/>
              </w:rPr>
            </w:pPr>
            <w:r w:rsidRPr="00A30013">
              <w:rPr>
                <w:rFonts w:ascii="GHEA Grapalat" w:hAnsi="GHEA Grapalat"/>
                <w:bCs/>
                <w:sz w:val="16"/>
                <w:szCs w:val="16"/>
              </w:rPr>
              <w:t>60181100/</w:t>
            </w:r>
            <w:r w:rsidRPr="00A30013">
              <w:rPr>
                <w:rFonts w:ascii="GHEA Grapalat" w:hAnsi="GHEA Grapalat"/>
                <w:bCs/>
                <w:sz w:val="16"/>
                <w:szCs w:val="16"/>
                <w:lang w:val="hy-AM"/>
              </w:rPr>
              <w:t>5</w:t>
            </w:r>
            <w:r w:rsidR="00FB57B1" w:rsidRPr="00A30013">
              <w:rPr>
                <w:rFonts w:ascii="GHEA Grapalat" w:hAnsi="GHEA Grapalat"/>
                <w:bCs/>
                <w:sz w:val="16"/>
                <w:szCs w:val="16"/>
                <w:lang w:val="hy-AM"/>
              </w:rPr>
              <w:t>13</w:t>
            </w:r>
          </w:p>
        </w:tc>
        <w:tc>
          <w:tcPr>
            <w:tcW w:w="1470" w:type="dxa"/>
          </w:tcPr>
          <w:p w14:paraId="3894BE7D" w14:textId="69F987D7" w:rsidR="007678FA" w:rsidRPr="00D50832" w:rsidRDefault="00D50832" w:rsidP="00E53C12">
            <w:pPr>
              <w:jc w:val="center"/>
              <w:rPr>
                <w:rFonts w:ascii="GHEA Grapalat" w:hAnsi="GHEA Grapalat" w:cs="Sylfaen"/>
                <w:sz w:val="16"/>
                <w:szCs w:val="16"/>
                <w:lang w:val="hy-AM"/>
              </w:rPr>
            </w:pPr>
            <w:r w:rsidRPr="00A23ECF">
              <w:rPr>
                <w:rFonts w:ascii="Sylfaen" w:hAnsi="Sylfaen"/>
                <w:sz w:val="16"/>
                <w:szCs w:val="16"/>
                <w:lang w:val="hy-AM"/>
              </w:rPr>
              <w:t>Արաբկիր վարչական շրջանում հրատապ լուծում պահանջվող ծառայությունների մատուցում</w:t>
            </w:r>
          </w:p>
        </w:tc>
        <w:tc>
          <w:tcPr>
            <w:tcW w:w="906" w:type="dxa"/>
          </w:tcPr>
          <w:p w14:paraId="3D5C9C26" w14:textId="68997DFE" w:rsidR="007678FA" w:rsidRPr="00565FDC" w:rsidRDefault="00E26C98" w:rsidP="00E53C12">
            <w:pPr>
              <w:jc w:val="center"/>
              <w:rPr>
                <w:rFonts w:ascii="GHEA Grapalat" w:hAnsi="GHEA Grapalat" w:cs="Sylfaen"/>
                <w:sz w:val="16"/>
                <w:szCs w:val="16"/>
                <w:lang w:val="hy-AM"/>
              </w:rPr>
            </w:pPr>
            <w:r w:rsidRPr="00565FDC">
              <w:rPr>
                <w:rFonts w:ascii="GHEA Grapalat" w:hAnsi="GHEA Grapalat" w:cs="Sylfaen"/>
                <w:sz w:val="16"/>
                <w:szCs w:val="16"/>
                <w:lang w:val="hy-AM"/>
              </w:rPr>
              <w:t>դրամ</w:t>
            </w:r>
          </w:p>
        </w:tc>
        <w:tc>
          <w:tcPr>
            <w:tcW w:w="1054" w:type="dxa"/>
          </w:tcPr>
          <w:p w14:paraId="24DF365F" w14:textId="26CCE4D4" w:rsidR="007678FA" w:rsidRPr="00565FDC" w:rsidRDefault="0024636C" w:rsidP="00E53C12">
            <w:pPr>
              <w:jc w:val="center"/>
              <w:rPr>
                <w:rFonts w:ascii="GHEA Grapalat" w:hAnsi="GHEA Grapalat" w:cs="Sylfaen"/>
                <w:sz w:val="16"/>
                <w:szCs w:val="16"/>
                <w:lang w:val="hy-AM"/>
              </w:rPr>
            </w:pPr>
            <w:r w:rsidRPr="00565FDC">
              <w:rPr>
                <w:rFonts w:ascii="GHEA Grapalat" w:hAnsi="GHEA Grapalat" w:cs="Sylfaen"/>
                <w:sz w:val="16"/>
                <w:szCs w:val="16"/>
                <w:lang w:val="hy-AM"/>
              </w:rPr>
              <w:t>Մինչև</w:t>
            </w:r>
            <w:r w:rsidR="007117F5">
              <w:rPr>
                <w:rFonts w:ascii="GHEA Grapalat" w:hAnsi="GHEA Grapalat" w:cs="Sylfaen"/>
                <w:sz w:val="16"/>
                <w:szCs w:val="16"/>
                <w:lang w:val="hy-AM"/>
              </w:rPr>
              <w:t xml:space="preserve"> </w:t>
            </w:r>
            <w:r w:rsidR="00607412">
              <w:rPr>
                <w:rFonts w:ascii="GHEA Grapalat" w:hAnsi="GHEA Grapalat" w:cs="Sylfaen"/>
                <w:sz w:val="16"/>
                <w:szCs w:val="16"/>
                <w:lang w:val="hy-AM"/>
              </w:rPr>
              <w:t>12</w:t>
            </w:r>
            <w:r w:rsidR="00F53046">
              <w:rPr>
                <w:rFonts w:ascii="GHEA Grapalat" w:hAnsi="GHEA Grapalat" w:cs="Sylfaen"/>
                <w:sz w:val="16"/>
                <w:szCs w:val="16"/>
                <w:lang w:val="hy-AM"/>
              </w:rPr>
              <w:t>000000</w:t>
            </w:r>
          </w:p>
        </w:tc>
        <w:tc>
          <w:tcPr>
            <w:tcW w:w="1054" w:type="dxa"/>
          </w:tcPr>
          <w:p w14:paraId="2235A8D0" w14:textId="63836C83" w:rsidR="007678FA" w:rsidRPr="00565FDC" w:rsidRDefault="00E26C98" w:rsidP="00E53C12">
            <w:pPr>
              <w:jc w:val="center"/>
              <w:rPr>
                <w:rFonts w:ascii="GHEA Grapalat" w:hAnsi="GHEA Grapalat" w:cs="Sylfaen"/>
                <w:sz w:val="16"/>
                <w:szCs w:val="16"/>
                <w:lang w:val="hy-AM"/>
              </w:rPr>
            </w:pPr>
            <w:r w:rsidRPr="00565FDC">
              <w:rPr>
                <w:rFonts w:ascii="GHEA Grapalat" w:hAnsi="GHEA Grapalat" w:cs="Sylfaen"/>
                <w:sz w:val="16"/>
                <w:szCs w:val="16"/>
                <w:lang w:val="hy-AM"/>
              </w:rPr>
              <w:t>1</w:t>
            </w:r>
          </w:p>
        </w:tc>
        <w:tc>
          <w:tcPr>
            <w:tcW w:w="1262" w:type="dxa"/>
          </w:tcPr>
          <w:p w14:paraId="7F9A0648" w14:textId="39D8A603" w:rsidR="007678FA" w:rsidRPr="00D50832" w:rsidRDefault="00D50832" w:rsidP="00E53C12">
            <w:pPr>
              <w:jc w:val="center"/>
              <w:rPr>
                <w:rFonts w:ascii="GHEA Grapalat" w:hAnsi="GHEA Grapalat" w:cs="Sylfaen"/>
                <w:sz w:val="16"/>
                <w:szCs w:val="16"/>
                <w:lang w:val="hy-AM"/>
              </w:rPr>
            </w:pPr>
            <w:r w:rsidRPr="00D50832">
              <w:rPr>
                <w:rFonts w:ascii="Sylfaen" w:hAnsi="Sylfaen"/>
                <w:sz w:val="18"/>
                <w:szCs w:val="18"/>
                <w:lang w:val="hy-AM"/>
              </w:rPr>
              <w:t xml:space="preserve">Արաբկիր </w:t>
            </w:r>
            <w:r w:rsidRPr="00AE2312">
              <w:rPr>
                <w:rFonts w:ascii="Sylfaen" w:hAnsi="Sylfaen"/>
                <w:sz w:val="18"/>
                <w:szCs w:val="18"/>
                <w:lang w:val="hy-AM"/>
              </w:rPr>
              <w:t>վարչական շրջան</w:t>
            </w:r>
            <w:r w:rsidRPr="00D50832">
              <w:rPr>
                <w:rFonts w:ascii="Sylfaen" w:hAnsi="Sylfaen"/>
                <w:sz w:val="18"/>
                <w:szCs w:val="18"/>
                <w:lang w:val="hy-AM"/>
              </w:rPr>
              <w:t xml:space="preserve">   Ն.Զարյան 27</w:t>
            </w:r>
          </w:p>
        </w:tc>
        <w:tc>
          <w:tcPr>
            <w:tcW w:w="1484" w:type="dxa"/>
          </w:tcPr>
          <w:p w14:paraId="11E1C6DF" w14:textId="77777777" w:rsidR="00D50832" w:rsidRPr="00A23ECF" w:rsidRDefault="00D50832" w:rsidP="00D50832">
            <w:pPr>
              <w:jc w:val="center"/>
              <w:rPr>
                <w:rFonts w:ascii="Sylfaen" w:hAnsi="Sylfaen"/>
                <w:sz w:val="16"/>
                <w:szCs w:val="16"/>
                <w:lang w:val="hy-AM"/>
              </w:rPr>
            </w:pPr>
            <w:r w:rsidRPr="00A23ECF">
              <w:rPr>
                <w:rFonts w:ascii="Sylfaen" w:hAnsi="Sylfaen"/>
                <w:sz w:val="16"/>
                <w:szCs w:val="16"/>
                <w:lang w:val="hy-AM"/>
              </w:rPr>
              <w:t>Ֆինանսական միջոցներ նախատեսվելու դեպքում պայմանագրի</w:t>
            </w:r>
          </w:p>
          <w:p w14:paraId="52EFE660" w14:textId="1D971B07" w:rsidR="007678FA" w:rsidRPr="00741C3D" w:rsidRDefault="00D50832" w:rsidP="00D50832">
            <w:pPr>
              <w:jc w:val="center"/>
              <w:rPr>
                <w:rFonts w:ascii="GHEA Grapalat" w:hAnsi="GHEA Grapalat"/>
                <w:sz w:val="20"/>
                <w:lang w:val="hy-AM"/>
              </w:rPr>
            </w:pPr>
            <w:r w:rsidRPr="00A23ECF">
              <w:rPr>
                <w:rFonts w:ascii="Sylfaen" w:hAnsi="Sylfaen"/>
                <w:sz w:val="16"/>
                <w:szCs w:val="16"/>
                <w:lang w:val="hy-AM"/>
              </w:rPr>
              <w:t>/համաձայնագրի/ օրենքով սահմանված կարգով ուժի մեջ մտնելու օրվանից մինչև 60-րդ օրացուցային օրը ներառյալ</w:t>
            </w:r>
          </w:p>
        </w:tc>
      </w:tr>
    </w:tbl>
    <w:p w14:paraId="1C361FC6" w14:textId="77777777" w:rsidR="00B4401A" w:rsidRDefault="00B4401A" w:rsidP="00B4401A">
      <w:pPr>
        <w:jc w:val="both"/>
        <w:rPr>
          <w:rFonts w:ascii="Sylfaen" w:hAnsi="Sylfaen" w:cs="Sylfaen"/>
          <w:sz w:val="20"/>
          <w:szCs w:val="20"/>
          <w:lang w:val="hy-AM"/>
        </w:rPr>
      </w:pPr>
    </w:p>
    <w:p w14:paraId="6967A726" w14:textId="4BDA0D69" w:rsidR="00F53046" w:rsidRPr="00AF58A0" w:rsidRDefault="00AF58A0" w:rsidP="00AF58A0">
      <w:pPr>
        <w:jc w:val="center"/>
        <w:rPr>
          <w:rFonts w:ascii="GHEA Grapalat" w:hAnsi="GHEA Grapalat"/>
          <w:b/>
          <w:bCs/>
          <w:iCs/>
          <w:sz w:val="18"/>
          <w:szCs w:val="18"/>
          <w:lang w:val="hy-AM"/>
        </w:rPr>
      </w:pPr>
      <w:r w:rsidRPr="00AF58A0">
        <w:rPr>
          <w:rFonts w:ascii="GHEA Grapalat" w:hAnsi="GHEA Grapalat"/>
          <w:b/>
          <w:bCs/>
          <w:iCs/>
          <w:sz w:val="18"/>
          <w:szCs w:val="18"/>
          <w:lang w:val="hy-AM"/>
        </w:rPr>
        <w:t>Նախահաշիվ</w:t>
      </w:r>
    </w:p>
    <w:p w14:paraId="0B3AD017" w14:textId="3BC7B0C0" w:rsidR="00D50832" w:rsidRDefault="00AF58A0" w:rsidP="00AF58A0">
      <w:pPr>
        <w:jc w:val="center"/>
        <w:rPr>
          <w:rFonts w:ascii="GHEA Grapalat" w:hAnsi="GHEA Grapalat"/>
          <w:b/>
          <w:bCs/>
          <w:iCs/>
          <w:sz w:val="18"/>
          <w:szCs w:val="18"/>
          <w:lang w:val="hy-AM"/>
        </w:rPr>
      </w:pPr>
      <w:r w:rsidRPr="00AF58A0">
        <w:rPr>
          <w:rFonts w:ascii="GHEA Grapalat" w:hAnsi="GHEA Grapalat"/>
          <w:b/>
          <w:bCs/>
          <w:iCs/>
          <w:sz w:val="18"/>
          <w:szCs w:val="18"/>
          <w:lang w:val="hy-AM"/>
        </w:rPr>
        <w:t>Արաբկիր վարչական շրջանում հրատապ լուծում պահանջվող ծառայությունների մատուցում</w:t>
      </w:r>
    </w:p>
    <w:p w14:paraId="2761835C" w14:textId="77777777" w:rsidR="00AF58A0" w:rsidRDefault="00AF58A0" w:rsidP="00AF58A0">
      <w:pPr>
        <w:jc w:val="center"/>
        <w:rPr>
          <w:rFonts w:ascii="GHEA Grapalat" w:hAnsi="GHEA Grapalat"/>
          <w:b/>
          <w:bCs/>
          <w:iCs/>
          <w:sz w:val="18"/>
          <w:szCs w:val="18"/>
          <w:lang w:val="hy-AM"/>
        </w:rPr>
      </w:pPr>
    </w:p>
    <w:tbl>
      <w:tblPr>
        <w:tblW w:w="10302" w:type="dxa"/>
        <w:tblLook w:val="04A0" w:firstRow="1" w:lastRow="0" w:firstColumn="1" w:lastColumn="0" w:noHBand="0" w:noVBand="1"/>
      </w:tblPr>
      <w:tblGrid>
        <w:gridCol w:w="1036"/>
        <w:gridCol w:w="879"/>
        <w:gridCol w:w="3480"/>
        <w:gridCol w:w="1107"/>
        <w:gridCol w:w="1641"/>
        <w:gridCol w:w="2159"/>
      </w:tblGrid>
      <w:tr w:rsidR="00F26E27" w14:paraId="4CDF1159" w14:textId="77777777" w:rsidTr="00F26E27">
        <w:trPr>
          <w:trHeight w:val="1635"/>
        </w:trPr>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03861" w14:textId="00566B93" w:rsidR="00F26E27" w:rsidRDefault="00F26E27">
            <w:pPr>
              <w:jc w:val="center"/>
              <w:rPr>
                <w:rFonts w:ascii="Calibri" w:hAnsi="Calibri" w:cs="Calibri"/>
                <w:color w:val="000000"/>
                <w:sz w:val="22"/>
                <w:szCs w:val="22"/>
              </w:rPr>
            </w:pPr>
            <w:r>
              <w:rPr>
                <w:rFonts w:ascii="Calibri" w:hAnsi="Calibri" w:cs="Calibri"/>
                <w:color w:val="000000"/>
                <w:sz w:val="22"/>
                <w:szCs w:val="22"/>
              </w:rPr>
              <w:t>Հ/Հ</w:t>
            </w:r>
          </w:p>
        </w:tc>
        <w:tc>
          <w:tcPr>
            <w:tcW w:w="879" w:type="dxa"/>
            <w:tcBorders>
              <w:top w:val="single" w:sz="4" w:space="0" w:color="auto"/>
              <w:left w:val="nil"/>
              <w:bottom w:val="single" w:sz="4" w:space="0" w:color="auto"/>
              <w:right w:val="single" w:sz="4" w:space="0" w:color="auto"/>
            </w:tcBorders>
            <w:shd w:val="clear" w:color="auto" w:fill="auto"/>
            <w:textDirection w:val="btLr"/>
            <w:vAlign w:val="bottom"/>
            <w:hideMark/>
          </w:tcPr>
          <w:p w14:paraId="413FA8CC" w14:textId="77777777" w:rsidR="00F26E27" w:rsidRDefault="00F26E27">
            <w:pPr>
              <w:jc w:val="center"/>
              <w:rPr>
                <w:rFonts w:ascii="Calibri" w:hAnsi="Calibri" w:cs="Calibri"/>
                <w:color w:val="000000"/>
                <w:sz w:val="22"/>
                <w:szCs w:val="22"/>
              </w:rPr>
            </w:pPr>
            <w:proofErr w:type="spellStart"/>
            <w:r>
              <w:rPr>
                <w:rFonts w:ascii="Calibri" w:hAnsi="Calibri" w:cs="Calibri"/>
                <w:color w:val="000000"/>
                <w:sz w:val="22"/>
                <w:szCs w:val="22"/>
              </w:rPr>
              <w:t>Հիմնավորումը</w:t>
            </w:r>
            <w:proofErr w:type="spellEnd"/>
          </w:p>
        </w:tc>
        <w:tc>
          <w:tcPr>
            <w:tcW w:w="3480" w:type="dxa"/>
            <w:tcBorders>
              <w:top w:val="single" w:sz="4" w:space="0" w:color="auto"/>
              <w:left w:val="nil"/>
              <w:bottom w:val="single" w:sz="4" w:space="0" w:color="auto"/>
              <w:right w:val="single" w:sz="4" w:space="0" w:color="auto"/>
            </w:tcBorders>
            <w:shd w:val="clear" w:color="auto" w:fill="auto"/>
            <w:vAlign w:val="center"/>
            <w:hideMark/>
          </w:tcPr>
          <w:p w14:paraId="423B5F7E" w14:textId="77777777" w:rsidR="00F26E27" w:rsidRDefault="00F26E27">
            <w:pPr>
              <w:rPr>
                <w:rFonts w:ascii="Calibri" w:hAnsi="Calibri" w:cs="Calibri"/>
                <w:color w:val="000000"/>
                <w:sz w:val="22"/>
                <w:szCs w:val="22"/>
              </w:rPr>
            </w:pPr>
            <w:proofErr w:type="spellStart"/>
            <w:r>
              <w:rPr>
                <w:rFonts w:ascii="Calibri" w:hAnsi="Calibri" w:cs="Calibri"/>
                <w:color w:val="000000"/>
                <w:sz w:val="22"/>
                <w:szCs w:val="22"/>
              </w:rPr>
              <w:t>Աշխատանքների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անվանումը</w:t>
            </w:r>
            <w:proofErr w:type="spellEnd"/>
          </w:p>
        </w:tc>
        <w:tc>
          <w:tcPr>
            <w:tcW w:w="1107" w:type="dxa"/>
            <w:tcBorders>
              <w:top w:val="single" w:sz="4" w:space="0" w:color="auto"/>
              <w:left w:val="nil"/>
              <w:bottom w:val="single" w:sz="4" w:space="0" w:color="auto"/>
              <w:right w:val="single" w:sz="4" w:space="0" w:color="auto"/>
            </w:tcBorders>
            <w:shd w:val="clear" w:color="auto" w:fill="auto"/>
            <w:vAlign w:val="center"/>
            <w:hideMark/>
          </w:tcPr>
          <w:p w14:paraId="7ACB4640" w14:textId="77777777" w:rsidR="00F26E27" w:rsidRDefault="00F26E27">
            <w:pPr>
              <w:jc w:val="center"/>
              <w:rPr>
                <w:rFonts w:ascii="Calibri" w:hAnsi="Calibri" w:cs="Calibri"/>
                <w:color w:val="000000"/>
                <w:sz w:val="22"/>
                <w:szCs w:val="22"/>
              </w:rPr>
            </w:pPr>
            <w:proofErr w:type="spellStart"/>
            <w:r>
              <w:rPr>
                <w:rFonts w:ascii="Calibri" w:hAnsi="Calibri" w:cs="Calibri"/>
                <w:color w:val="000000"/>
                <w:sz w:val="22"/>
                <w:szCs w:val="22"/>
              </w:rPr>
              <w:t>Չափման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միավորը</w:t>
            </w:r>
            <w:proofErr w:type="spellEnd"/>
          </w:p>
        </w:tc>
        <w:tc>
          <w:tcPr>
            <w:tcW w:w="1641" w:type="dxa"/>
            <w:tcBorders>
              <w:top w:val="single" w:sz="4" w:space="0" w:color="auto"/>
              <w:left w:val="nil"/>
              <w:bottom w:val="single" w:sz="4" w:space="0" w:color="auto"/>
              <w:right w:val="nil"/>
            </w:tcBorders>
            <w:shd w:val="clear" w:color="auto" w:fill="auto"/>
            <w:vAlign w:val="center"/>
            <w:hideMark/>
          </w:tcPr>
          <w:p w14:paraId="63531184" w14:textId="77777777" w:rsidR="00F26E27" w:rsidRDefault="00F26E27">
            <w:pPr>
              <w:jc w:val="center"/>
              <w:rPr>
                <w:rFonts w:ascii="Calibri" w:hAnsi="Calibri" w:cs="Calibri"/>
                <w:color w:val="000000"/>
                <w:sz w:val="22"/>
                <w:szCs w:val="22"/>
              </w:rPr>
            </w:pPr>
            <w:proofErr w:type="spellStart"/>
            <w:r>
              <w:rPr>
                <w:rFonts w:ascii="Calibri" w:hAnsi="Calibri" w:cs="Calibri"/>
                <w:color w:val="000000"/>
                <w:sz w:val="22"/>
                <w:szCs w:val="22"/>
              </w:rPr>
              <w:t>Միավորի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առավելագույն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գինը</w:t>
            </w:r>
            <w:proofErr w:type="spellEnd"/>
            <w:r>
              <w:rPr>
                <w:rFonts w:ascii="Calibri" w:hAnsi="Calibri" w:cs="Calibri"/>
                <w:color w:val="000000"/>
                <w:sz w:val="22"/>
                <w:szCs w:val="22"/>
              </w:rPr>
              <w:t xml:space="preserve">  </w:t>
            </w:r>
            <w:r>
              <w:rPr>
                <w:rFonts w:ascii="Calibri" w:hAnsi="Calibri" w:cs="Calibri"/>
                <w:color w:val="000000"/>
                <w:sz w:val="20"/>
                <w:szCs w:val="20"/>
              </w:rPr>
              <w:t>/</w:t>
            </w:r>
            <w:proofErr w:type="spellStart"/>
            <w:r>
              <w:rPr>
                <w:rFonts w:ascii="Calibri" w:hAnsi="Calibri" w:cs="Calibri"/>
                <w:color w:val="000000"/>
                <w:sz w:val="20"/>
                <w:szCs w:val="20"/>
              </w:rPr>
              <w:t>հազար</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դրամ</w:t>
            </w:r>
            <w:proofErr w:type="spellEnd"/>
            <w:r>
              <w:rPr>
                <w:rFonts w:ascii="Calibri" w:hAnsi="Calibri" w:cs="Calibri"/>
                <w:color w:val="000000"/>
                <w:sz w:val="20"/>
                <w:szCs w:val="20"/>
              </w:rPr>
              <w:t xml:space="preserve"> /</w:t>
            </w:r>
          </w:p>
        </w:tc>
        <w:tc>
          <w:tcPr>
            <w:tcW w:w="21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3CFFF" w14:textId="77777777" w:rsidR="00F26E27" w:rsidRDefault="00F26E27">
            <w:pPr>
              <w:jc w:val="center"/>
              <w:rPr>
                <w:rFonts w:ascii="Calibri" w:hAnsi="Calibri" w:cs="Calibri"/>
                <w:color w:val="000000"/>
                <w:sz w:val="22"/>
                <w:szCs w:val="22"/>
              </w:rPr>
            </w:pPr>
            <w:proofErr w:type="spellStart"/>
            <w:r>
              <w:rPr>
                <w:rFonts w:ascii="Calibri" w:hAnsi="Calibri" w:cs="Calibri"/>
                <w:color w:val="000000"/>
                <w:sz w:val="22"/>
                <w:szCs w:val="22"/>
              </w:rPr>
              <w:t>միավորի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առավելագույն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գինը</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տոկոսային</w:t>
            </w:r>
            <w:proofErr w:type="spellEnd"/>
            <w:r>
              <w:rPr>
                <w:rFonts w:ascii="Calibri" w:hAnsi="Calibri" w:cs="Calibri"/>
                <w:color w:val="000000"/>
                <w:sz w:val="22"/>
                <w:szCs w:val="22"/>
              </w:rPr>
              <w:t xml:space="preserve"> </w:t>
            </w:r>
            <w:proofErr w:type="spellStart"/>
            <w:r>
              <w:rPr>
                <w:rFonts w:ascii="GHEA Grapalat" w:hAnsi="GHEA Grapalat" w:cs="Calibri"/>
                <w:b/>
                <w:bCs/>
                <w:color w:val="000000"/>
                <w:sz w:val="20"/>
                <w:szCs w:val="20"/>
              </w:rPr>
              <w:t>արտահայտությամբ</w:t>
            </w:r>
            <w:proofErr w:type="spellEnd"/>
          </w:p>
        </w:tc>
      </w:tr>
      <w:tr w:rsidR="00F26E27" w14:paraId="09A95625" w14:textId="77777777" w:rsidTr="00F26E27">
        <w:trPr>
          <w:trHeight w:val="300"/>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4A96783" w14:textId="77777777" w:rsidR="00F26E27" w:rsidRDefault="00F26E27">
            <w:pPr>
              <w:jc w:val="center"/>
              <w:rPr>
                <w:rFonts w:ascii="Calibri" w:hAnsi="Calibri" w:cs="Calibri"/>
                <w:b/>
                <w:bCs/>
                <w:color w:val="000000"/>
                <w:sz w:val="22"/>
                <w:szCs w:val="22"/>
              </w:rPr>
            </w:pPr>
            <w:r>
              <w:rPr>
                <w:rFonts w:ascii="Calibri" w:hAnsi="Calibri" w:cs="Calibri"/>
                <w:b/>
                <w:bCs/>
                <w:color w:val="000000"/>
                <w:sz w:val="22"/>
                <w:szCs w:val="22"/>
              </w:rPr>
              <w:t>1</w:t>
            </w:r>
          </w:p>
        </w:tc>
        <w:tc>
          <w:tcPr>
            <w:tcW w:w="879" w:type="dxa"/>
            <w:tcBorders>
              <w:top w:val="nil"/>
              <w:left w:val="nil"/>
              <w:bottom w:val="single" w:sz="4" w:space="0" w:color="auto"/>
              <w:right w:val="nil"/>
            </w:tcBorders>
            <w:shd w:val="clear" w:color="auto" w:fill="auto"/>
            <w:vAlign w:val="center"/>
            <w:hideMark/>
          </w:tcPr>
          <w:p w14:paraId="11F4E0D0" w14:textId="77777777" w:rsidR="00F26E27" w:rsidRDefault="00F26E27">
            <w:pPr>
              <w:jc w:val="center"/>
              <w:rPr>
                <w:rFonts w:ascii="Calibri" w:hAnsi="Calibri" w:cs="Calibri"/>
                <w:b/>
                <w:bCs/>
                <w:color w:val="000000"/>
                <w:sz w:val="22"/>
                <w:szCs w:val="22"/>
              </w:rPr>
            </w:pPr>
            <w:r>
              <w:rPr>
                <w:rFonts w:ascii="Calibri" w:hAnsi="Calibri" w:cs="Calibri"/>
                <w:b/>
                <w:bCs/>
                <w:color w:val="000000"/>
                <w:sz w:val="22"/>
                <w:szCs w:val="22"/>
              </w:rPr>
              <w:t>2</w:t>
            </w:r>
          </w:p>
        </w:tc>
        <w:tc>
          <w:tcPr>
            <w:tcW w:w="3480" w:type="dxa"/>
            <w:tcBorders>
              <w:top w:val="nil"/>
              <w:left w:val="single" w:sz="4" w:space="0" w:color="auto"/>
              <w:bottom w:val="single" w:sz="4" w:space="0" w:color="auto"/>
              <w:right w:val="single" w:sz="4" w:space="0" w:color="auto"/>
            </w:tcBorders>
            <w:shd w:val="clear" w:color="auto" w:fill="auto"/>
            <w:vAlign w:val="center"/>
            <w:hideMark/>
          </w:tcPr>
          <w:p w14:paraId="7A614554" w14:textId="77777777" w:rsidR="00F26E27" w:rsidRDefault="00F26E27">
            <w:pPr>
              <w:jc w:val="center"/>
              <w:rPr>
                <w:rFonts w:ascii="Calibri" w:hAnsi="Calibri" w:cs="Calibri"/>
                <w:b/>
                <w:bCs/>
                <w:color w:val="000000"/>
                <w:sz w:val="22"/>
                <w:szCs w:val="22"/>
              </w:rPr>
            </w:pPr>
            <w:r>
              <w:rPr>
                <w:rFonts w:ascii="Calibri" w:hAnsi="Calibri" w:cs="Calibri"/>
                <w:b/>
                <w:bCs/>
                <w:color w:val="000000"/>
                <w:sz w:val="22"/>
                <w:szCs w:val="22"/>
              </w:rPr>
              <w:t>3</w:t>
            </w:r>
          </w:p>
        </w:tc>
        <w:tc>
          <w:tcPr>
            <w:tcW w:w="1107" w:type="dxa"/>
            <w:tcBorders>
              <w:top w:val="nil"/>
              <w:left w:val="nil"/>
              <w:bottom w:val="single" w:sz="4" w:space="0" w:color="auto"/>
              <w:right w:val="single" w:sz="4" w:space="0" w:color="auto"/>
            </w:tcBorders>
            <w:shd w:val="clear" w:color="auto" w:fill="auto"/>
            <w:vAlign w:val="center"/>
            <w:hideMark/>
          </w:tcPr>
          <w:p w14:paraId="00ADA972" w14:textId="77777777" w:rsidR="00F26E27" w:rsidRDefault="00F26E27">
            <w:pPr>
              <w:jc w:val="center"/>
              <w:rPr>
                <w:rFonts w:ascii="Calibri" w:hAnsi="Calibri" w:cs="Calibri"/>
                <w:b/>
                <w:bCs/>
                <w:color w:val="000000"/>
                <w:sz w:val="22"/>
                <w:szCs w:val="22"/>
              </w:rPr>
            </w:pPr>
            <w:r>
              <w:rPr>
                <w:rFonts w:ascii="Calibri" w:hAnsi="Calibri" w:cs="Calibri"/>
                <w:b/>
                <w:bCs/>
                <w:color w:val="000000"/>
                <w:sz w:val="22"/>
                <w:szCs w:val="22"/>
              </w:rPr>
              <w:t>4</w:t>
            </w:r>
          </w:p>
        </w:tc>
        <w:tc>
          <w:tcPr>
            <w:tcW w:w="1641" w:type="dxa"/>
            <w:tcBorders>
              <w:top w:val="nil"/>
              <w:left w:val="nil"/>
              <w:bottom w:val="single" w:sz="4" w:space="0" w:color="auto"/>
              <w:right w:val="nil"/>
            </w:tcBorders>
            <w:shd w:val="clear" w:color="auto" w:fill="auto"/>
            <w:vAlign w:val="center"/>
            <w:hideMark/>
          </w:tcPr>
          <w:p w14:paraId="214A2CB1" w14:textId="77777777" w:rsidR="00F26E27" w:rsidRDefault="00F26E27">
            <w:pPr>
              <w:jc w:val="center"/>
              <w:rPr>
                <w:rFonts w:ascii="Calibri" w:hAnsi="Calibri" w:cs="Calibri"/>
                <w:b/>
                <w:bCs/>
                <w:color w:val="000000"/>
                <w:sz w:val="22"/>
                <w:szCs w:val="22"/>
              </w:rPr>
            </w:pPr>
            <w:r>
              <w:rPr>
                <w:rFonts w:ascii="Calibri" w:hAnsi="Calibri" w:cs="Calibri"/>
                <w:b/>
                <w:bCs/>
                <w:color w:val="000000"/>
                <w:sz w:val="22"/>
                <w:szCs w:val="22"/>
              </w:rPr>
              <w:t>5</w:t>
            </w:r>
          </w:p>
        </w:tc>
        <w:tc>
          <w:tcPr>
            <w:tcW w:w="2159" w:type="dxa"/>
            <w:tcBorders>
              <w:top w:val="nil"/>
              <w:left w:val="single" w:sz="4" w:space="0" w:color="auto"/>
              <w:bottom w:val="single" w:sz="4" w:space="0" w:color="auto"/>
              <w:right w:val="nil"/>
            </w:tcBorders>
            <w:shd w:val="clear" w:color="auto" w:fill="auto"/>
            <w:vAlign w:val="center"/>
            <w:hideMark/>
          </w:tcPr>
          <w:p w14:paraId="35A15792" w14:textId="77777777" w:rsidR="00F26E27" w:rsidRDefault="00F26E27">
            <w:pPr>
              <w:jc w:val="center"/>
              <w:rPr>
                <w:rFonts w:ascii="Calibri" w:hAnsi="Calibri" w:cs="Calibri"/>
                <w:b/>
                <w:bCs/>
                <w:color w:val="000000"/>
                <w:sz w:val="22"/>
                <w:szCs w:val="22"/>
              </w:rPr>
            </w:pPr>
            <w:r>
              <w:rPr>
                <w:rFonts w:ascii="Calibri" w:hAnsi="Calibri" w:cs="Calibri"/>
                <w:b/>
                <w:bCs/>
                <w:color w:val="000000"/>
                <w:sz w:val="22"/>
                <w:szCs w:val="22"/>
              </w:rPr>
              <w:t>6</w:t>
            </w:r>
          </w:p>
        </w:tc>
      </w:tr>
      <w:tr w:rsidR="00F26E27" w14:paraId="6415E52B" w14:textId="77777777" w:rsidTr="00F26E27">
        <w:trPr>
          <w:trHeight w:val="435"/>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05A79FF"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w:t>
            </w:r>
          </w:p>
        </w:tc>
        <w:tc>
          <w:tcPr>
            <w:tcW w:w="879" w:type="dxa"/>
            <w:tcBorders>
              <w:top w:val="nil"/>
              <w:left w:val="nil"/>
              <w:bottom w:val="single" w:sz="4" w:space="0" w:color="auto"/>
              <w:right w:val="nil"/>
            </w:tcBorders>
            <w:shd w:val="clear" w:color="auto" w:fill="auto"/>
            <w:vAlign w:val="center"/>
            <w:hideMark/>
          </w:tcPr>
          <w:p w14:paraId="6A06FA16"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 </w:t>
            </w:r>
          </w:p>
        </w:tc>
        <w:tc>
          <w:tcPr>
            <w:tcW w:w="3480" w:type="dxa"/>
            <w:tcBorders>
              <w:top w:val="nil"/>
              <w:left w:val="single" w:sz="4" w:space="0" w:color="auto"/>
              <w:bottom w:val="single" w:sz="4" w:space="0" w:color="auto"/>
              <w:right w:val="single" w:sz="4" w:space="0" w:color="auto"/>
            </w:tcBorders>
            <w:shd w:val="clear" w:color="auto" w:fill="auto"/>
            <w:vAlign w:val="center"/>
            <w:hideMark/>
          </w:tcPr>
          <w:p w14:paraId="28B4FEA7" w14:textId="77777777" w:rsidR="00F26E27" w:rsidRDefault="00F26E27">
            <w:pPr>
              <w:rPr>
                <w:rFonts w:ascii="Calibri" w:hAnsi="Calibri" w:cs="Calibri"/>
                <w:color w:val="000000"/>
                <w:sz w:val="20"/>
                <w:szCs w:val="20"/>
              </w:rPr>
            </w:pPr>
            <w:proofErr w:type="spellStart"/>
            <w:r>
              <w:rPr>
                <w:rFonts w:ascii="Calibri" w:hAnsi="Calibri" w:cs="Calibri"/>
                <w:color w:val="000000"/>
                <w:sz w:val="20"/>
                <w:szCs w:val="20"/>
              </w:rPr>
              <w:t>Բանվորական</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ուժ</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429A0C48" w14:textId="77777777" w:rsidR="00F26E27" w:rsidRDefault="00F26E27">
            <w:pPr>
              <w:jc w:val="center"/>
              <w:rPr>
                <w:rFonts w:ascii="Calibri" w:hAnsi="Calibri" w:cs="Calibri"/>
                <w:color w:val="000000"/>
                <w:sz w:val="20"/>
                <w:szCs w:val="20"/>
              </w:rPr>
            </w:pPr>
            <w:proofErr w:type="spellStart"/>
            <w:r>
              <w:rPr>
                <w:rFonts w:ascii="Calibri" w:hAnsi="Calibri" w:cs="Calibri"/>
                <w:color w:val="000000"/>
                <w:sz w:val="20"/>
                <w:szCs w:val="20"/>
              </w:rPr>
              <w:t>աշխ</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Օր</w:t>
            </w:r>
            <w:proofErr w:type="spellEnd"/>
          </w:p>
        </w:tc>
        <w:tc>
          <w:tcPr>
            <w:tcW w:w="1641" w:type="dxa"/>
            <w:tcBorders>
              <w:top w:val="nil"/>
              <w:left w:val="nil"/>
              <w:bottom w:val="single" w:sz="4" w:space="0" w:color="auto"/>
              <w:right w:val="nil"/>
            </w:tcBorders>
            <w:shd w:val="clear" w:color="auto" w:fill="auto"/>
            <w:vAlign w:val="center"/>
            <w:hideMark/>
          </w:tcPr>
          <w:p w14:paraId="2AD6082A"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6.0</w:t>
            </w:r>
          </w:p>
        </w:tc>
        <w:tc>
          <w:tcPr>
            <w:tcW w:w="2159" w:type="dxa"/>
            <w:tcBorders>
              <w:top w:val="nil"/>
              <w:left w:val="single" w:sz="4" w:space="0" w:color="auto"/>
              <w:bottom w:val="single" w:sz="4" w:space="0" w:color="auto"/>
              <w:right w:val="single" w:sz="4" w:space="0" w:color="auto"/>
            </w:tcBorders>
            <w:shd w:val="clear" w:color="auto" w:fill="auto"/>
            <w:noWrap/>
            <w:vAlign w:val="bottom"/>
            <w:hideMark/>
          </w:tcPr>
          <w:p w14:paraId="7003FD36"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100%</w:t>
            </w:r>
          </w:p>
        </w:tc>
      </w:tr>
      <w:tr w:rsidR="00F26E27" w14:paraId="2CDC9C85" w14:textId="77777777" w:rsidTr="00F26E27">
        <w:trPr>
          <w:trHeight w:val="420"/>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70599D5"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2</w:t>
            </w:r>
          </w:p>
        </w:tc>
        <w:tc>
          <w:tcPr>
            <w:tcW w:w="879" w:type="dxa"/>
            <w:tcBorders>
              <w:top w:val="nil"/>
              <w:left w:val="nil"/>
              <w:bottom w:val="single" w:sz="4" w:space="0" w:color="auto"/>
              <w:right w:val="nil"/>
            </w:tcBorders>
            <w:shd w:val="clear" w:color="auto" w:fill="auto"/>
            <w:vAlign w:val="center"/>
            <w:hideMark/>
          </w:tcPr>
          <w:p w14:paraId="6CEB59D7"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310-5</w:t>
            </w:r>
          </w:p>
        </w:tc>
        <w:tc>
          <w:tcPr>
            <w:tcW w:w="3480" w:type="dxa"/>
            <w:tcBorders>
              <w:top w:val="nil"/>
              <w:left w:val="single" w:sz="4" w:space="0" w:color="auto"/>
              <w:bottom w:val="single" w:sz="4" w:space="0" w:color="auto"/>
              <w:right w:val="single" w:sz="4" w:space="0" w:color="auto"/>
            </w:tcBorders>
            <w:shd w:val="clear" w:color="auto" w:fill="auto"/>
            <w:vAlign w:val="center"/>
            <w:hideMark/>
          </w:tcPr>
          <w:p w14:paraId="1BE288AA" w14:textId="77777777" w:rsidR="00F26E27" w:rsidRDefault="00F26E27">
            <w:pPr>
              <w:rPr>
                <w:rFonts w:ascii="Calibri" w:hAnsi="Calibri" w:cs="Calibri"/>
                <w:color w:val="000000"/>
                <w:sz w:val="20"/>
                <w:szCs w:val="20"/>
              </w:rPr>
            </w:pPr>
            <w:proofErr w:type="spellStart"/>
            <w:r>
              <w:rPr>
                <w:rFonts w:ascii="Calibri" w:hAnsi="Calibri" w:cs="Calibri"/>
                <w:color w:val="000000"/>
                <w:sz w:val="20"/>
                <w:szCs w:val="20"/>
              </w:rPr>
              <w:t>Մեծ</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գաբարիտով</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նյութերի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բարձում</w:t>
            </w:r>
            <w:proofErr w:type="spellEnd"/>
            <w:r>
              <w:rPr>
                <w:rFonts w:ascii="Calibri" w:hAnsi="Calibri" w:cs="Calibri"/>
                <w:color w:val="000000"/>
                <w:sz w:val="20"/>
                <w:szCs w:val="20"/>
              </w:rPr>
              <w:t xml:space="preserve"> ա/</w:t>
            </w:r>
            <w:proofErr w:type="spellStart"/>
            <w:r>
              <w:rPr>
                <w:rFonts w:ascii="Calibri" w:hAnsi="Calibri" w:cs="Calibri"/>
                <w:color w:val="000000"/>
                <w:sz w:val="20"/>
                <w:szCs w:val="20"/>
              </w:rPr>
              <w:t>կռունկով</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5CA1A976" w14:textId="77777777" w:rsidR="00F26E27" w:rsidRDefault="00F26E27">
            <w:pPr>
              <w:jc w:val="center"/>
              <w:rPr>
                <w:rFonts w:ascii="Calibri" w:hAnsi="Calibri" w:cs="Calibri"/>
                <w:color w:val="000000"/>
                <w:sz w:val="20"/>
                <w:szCs w:val="20"/>
              </w:rPr>
            </w:pPr>
            <w:r>
              <w:rPr>
                <w:rFonts w:ascii="Calibri" w:hAnsi="Calibri" w:cs="Calibri"/>
                <w:color w:val="000000"/>
                <w:sz w:val="20"/>
                <w:szCs w:val="20"/>
              </w:rPr>
              <w:t>տ</w:t>
            </w:r>
          </w:p>
        </w:tc>
        <w:tc>
          <w:tcPr>
            <w:tcW w:w="1641" w:type="dxa"/>
            <w:tcBorders>
              <w:top w:val="nil"/>
              <w:left w:val="nil"/>
              <w:bottom w:val="single" w:sz="4" w:space="0" w:color="auto"/>
              <w:right w:val="nil"/>
            </w:tcBorders>
            <w:shd w:val="clear" w:color="auto" w:fill="auto"/>
            <w:vAlign w:val="center"/>
            <w:hideMark/>
          </w:tcPr>
          <w:p w14:paraId="40EF0D8D"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2.0</w:t>
            </w:r>
          </w:p>
        </w:tc>
        <w:tc>
          <w:tcPr>
            <w:tcW w:w="2159" w:type="dxa"/>
            <w:tcBorders>
              <w:top w:val="nil"/>
              <w:left w:val="single" w:sz="4" w:space="0" w:color="auto"/>
              <w:bottom w:val="single" w:sz="4" w:space="0" w:color="auto"/>
              <w:right w:val="single" w:sz="4" w:space="0" w:color="auto"/>
            </w:tcBorders>
            <w:shd w:val="clear" w:color="auto" w:fill="auto"/>
            <w:noWrap/>
            <w:vAlign w:val="bottom"/>
            <w:hideMark/>
          </w:tcPr>
          <w:p w14:paraId="2DE7B377"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100%</w:t>
            </w:r>
          </w:p>
        </w:tc>
      </w:tr>
      <w:tr w:rsidR="00F26E27" w14:paraId="1359541B" w14:textId="77777777" w:rsidTr="00F26E27">
        <w:trPr>
          <w:trHeight w:val="555"/>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66D6E50"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3</w:t>
            </w:r>
          </w:p>
        </w:tc>
        <w:tc>
          <w:tcPr>
            <w:tcW w:w="879" w:type="dxa"/>
            <w:tcBorders>
              <w:top w:val="nil"/>
              <w:left w:val="nil"/>
              <w:bottom w:val="single" w:sz="4" w:space="0" w:color="auto"/>
              <w:right w:val="nil"/>
            </w:tcBorders>
            <w:shd w:val="clear" w:color="auto" w:fill="auto"/>
            <w:vAlign w:val="center"/>
            <w:hideMark/>
          </w:tcPr>
          <w:p w14:paraId="4F2DBE4A" w14:textId="77777777" w:rsidR="00F26E27" w:rsidRDefault="00F26E27">
            <w:pPr>
              <w:jc w:val="center"/>
              <w:rPr>
                <w:rFonts w:ascii="Calibri" w:hAnsi="Calibri" w:cs="Calibri"/>
                <w:color w:val="000000"/>
                <w:sz w:val="20"/>
                <w:szCs w:val="20"/>
              </w:rPr>
            </w:pPr>
            <w:r>
              <w:rPr>
                <w:rFonts w:ascii="Calibri" w:hAnsi="Calibri" w:cs="Calibri"/>
                <w:color w:val="000000"/>
                <w:sz w:val="20"/>
                <w:szCs w:val="20"/>
              </w:rPr>
              <w:t xml:space="preserve">E23-14 </w:t>
            </w:r>
            <w:proofErr w:type="spellStart"/>
            <w:r>
              <w:rPr>
                <w:rFonts w:ascii="Calibri" w:hAnsi="Calibri" w:cs="Calibri"/>
                <w:color w:val="000000"/>
                <w:sz w:val="20"/>
                <w:szCs w:val="20"/>
              </w:rPr>
              <w:t>կիր</w:t>
            </w:r>
            <w:proofErr w:type="spellEnd"/>
            <w:r>
              <w:rPr>
                <w:rFonts w:ascii="Calibri" w:hAnsi="Calibri" w:cs="Calibri"/>
                <w:color w:val="000000"/>
                <w:sz w:val="20"/>
                <w:szCs w:val="20"/>
              </w:rPr>
              <w:t>.</w:t>
            </w:r>
          </w:p>
        </w:tc>
        <w:tc>
          <w:tcPr>
            <w:tcW w:w="3480" w:type="dxa"/>
            <w:tcBorders>
              <w:top w:val="nil"/>
              <w:left w:val="single" w:sz="4" w:space="0" w:color="auto"/>
              <w:bottom w:val="single" w:sz="4" w:space="0" w:color="auto"/>
              <w:right w:val="single" w:sz="4" w:space="0" w:color="auto"/>
            </w:tcBorders>
            <w:shd w:val="clear" w:color="auto" w:fill="auto"/>
            <w:vAlign w:val="center"/>
            <w:hideMark/>
          </w:tcPr>
          <w:p w14:paraId="28EA04CF" w14:textId="77777777" w:rsidR="00F26E27" w:rsidRDefault="00F26E27">
            <w:pPr>
              <w:rPr>
                <w:rFonts w:ascii="Calibri" w:hAnsi="Calibri" w:cs="Calibri"/>
                <w:color w:val="000000"/>
                <w:sz w:val="20"/>
                <w:szCs w:val="20"/>
              </w:rPr>
            </w:pPr>
            <w:proofErr w:type="spellStart"/>
            <w:r>
              <w:rPr>
                <w:rFonts w:ascii="Calibri" w:hAnsi="Calibri" w:cs="Calibri"/>
                <w:color w:val="000000"/>
                <w:sz w:val="20"/>
                <w:szCs w:val="20"/>
              </w:rPr>
              <w:t>Բետոնե</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երկաթ-բետոնե</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կամ</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քարե</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շինությունների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քանդում</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մեխանիզմով</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34C75091" w14:textId="77777777" w:rsidR="00F26E27" w:rsidRDefault="00F26E27">
            <w:pPr>
              <w:jc w:val="center"/>
              <w:rPr>
                <w:rFonts w:ascii="Calibri" w:hAnsi="Calibri" w:cs="Calibri"/>
                <w:color w:val="000000"/>
                <w:sz w:val="20"/>
                <w:szCs w:val="20"/>
              </w:rPr>
            </w:pPr>
            <w:proofErr w:type="spellStart"/>
            <w:r>
              <w:rPr>
                <w:rFonts w:ascii="Calibri" w:hAnsi="Calibri" w:cs="Calibri"/>
                <w:color w:val="000000"/>
                <w:sz w:val="20"/>
                <w:szCs w:val="20"/>
              </w:rPr>
              <w:t>խմ</w:t>
            </w:r>
            <w:proofErr w:type="spellEnd"/>
          </w:p>
        </w:tc>
        <w:tc>
          <w:tcPr>
            <w:tcW w:w="1641" w:type="dxa"/>
            <w:tcBorders>
              <w:top w:val="nil"/>
              <w:left w:val="nil"/>
              <w:bottom w:val="single" w:sz="4" w:space="0" w:color="auto"/>
              <w:right w:val="nil"/>
            </w:tcBorders>
            <w:shd w:val="clear" w:color="auto" w:fill="auto"/>
            <w:vAlign w:val="center"/>
            <w:hideMark/>
          </w:tcPr>
          <w:p w14:paraId="5D6A9C92"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21.15</w:t>
            </w:r>
          </w:p>
        </w:tc>
        <w:tc>
          <w:tcPr>
            <w:tcW w:w="2159" w:type="dxa"/>
            <w:tcBorders>
              <w:top w:val="nil"/>
              <w:left w:val="single" w:sz="4" w:space="0" w:color="auto"/>
              <w:bottom w:val="single" w:sz="4" w:space="0" w:color="auto"/>
              <w:right w:val="single" w:sz="4" w:space="0" w:color="auto"/>
            </w:tcBorders>
            <w:shd w:val="clear" w:color="auto" w:fill="auto"/>
            <w:noWrap/>
            <w:vAlign w:val="bottom"/>
            <w:hideMark/>
          </w:tcPr>
          <w:p w14:paraId="5E057B55"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100%</w:t>
            </w:r>
          </w:p>
        </w:tc>
      </w:tr>
      <w:tr w:rsidR="00F26E27" w14:paraId="1C885EBD" w14:textId="77777777" w:rsidTr="00F26E27">
        <w:trPr>
          <w:trHeight w:val="375"/>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4FC5CAF"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4</w:t>
            </w:r>
          </w:p>
        </w:tc>
        <w:tc>
          <w:tcPr>
            <w:tcW w:w="879" w:type="dxa"/>
            <w:tcBorders>
              <w:top w:val="nil"/>
              <w:left w:val="nil"/>
              <w:bottom w:val="single" w:sz="4" w:space="0" w:color="auto"/>
              <w:right w:val="nil"/>
            </w:tcBorders>
            <w:shd w:val="clear" w:color="auto" w:fill="auto"/>
            <w:vAlign w:val="center"/>
            <w:hideMark/>
          </w:tcPr>
          <w:p w14:paraId="407C8D5A"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 </w:t>
            </w:r>
          </w:p>
        </w:tc>
        <w:tc>
          <w:tcPr>
            <w:tcW w:w="3480" w:type="dxa"/>
            <w:tcBorders>
              <w:top w:val="nil"/>
              <w:left w:val="single" w:sz="4" w:space="0" w:color="auto"/>
              <w:bottom w:val="single" w:sz="4" w:space="0" w:color="auto"/>
              <w:right w:val="single" w:sz="4" w:space="0" w:color="auto"/>
            </w:tcBorders>
            <w:shd w:val="clear" w:color="auto" w:fill="auto"/>
            <w:vAlign w:val="center"/>
            <w:hideMark/>
          </w:tcPr>
          <w:p w14:paraId="05477F21" w14:textId="77777777" w:rsidR="00F26E27" w:rsidRDefault="00F26E27">
            <w:pPr>
              <w:rPr>
                <w:rFonts w:ascii="Calibri" w:hAnsi="Calibri" w:cs="Calibri"/>
                <w:color w:val="000000"/>
                <w:sz w:val="20"/>
                <w:szCs w:val="20"/>
              </w:rPr>
            </w:pPr>
            <w:proofErr w:type="spellStart"/>
            <w:r>
              <w:rPr>
                <w:rFonts w:ascii="Calibri" w:hAnsi="Calibri" w:cs="Calibri"/>
                <w:color w:val="000000"/>
                <w:sz w:val="20"/>
                <w:szCs w:val="20"/>
              </w:rPr>
              <w:t>Ավտոաշտարակի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շահագործում</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22E4C8C4" w14:textId="77777777" w:rsidR="00F26E27" w:rsidRDefault="00F26E27">
            <w:pPr>
              <w:jc w:val="center"/>
              <w:rPr>
                <w:rFonts w:ascii="Calibri" w:hAnsi="Calibri" w:cs="Calibri"/>
                <w:color w:val="000000"/>
                <w:sz w:val="20"/>
                <w:szCs w:val="20"/>
              </w:rPr>
            </w:pPr>
            <w:proofErr w:type="spellStart"/>
            <w:r>
              <w:rPr>
                <w:rFonts w:ascii="Calibri" w:hAnsi="Calibri" w:cs="Calibri"/>
                <w:color w:val="000000"/>
                <w:sz w:val="20"/>
                <w:szCs w:val="20"/>
              </w:rPr>
              <w:t>մեք</w:t>
            </w:r>
            <w:proofErr w:type="spellEnd"/>
            <w:r>
              <w:rPr>
                <w:rFonts w:ascii="Calibri" w:hAnsi="Calibri" w:cs="Calibri"/>
                <w:color w:val="000000"/>
                <w:sz w:val="20"/>
                <w:szCs w:val="20"/>
              </w:rPr>
              <w:t>/</w:t>
            </w:r>
            <w:proofErr w:type="spellStart"/>
            <w:r>
              <w:rPr>
                <w:rFonts w:ascii="Calibri" w:hAnsi="Calibri" w:cs="Calibri"/>
                <w:color w:val="000000"/>
                <w:sz w:val="20"/>
                <w:szCs w:val="20"/>
              </w:rPr>
              <w:t>ժամ</w:t>
            </w:r>
            <w:proofErr w:type="spellEnd"/>
          </w:p>
        </w:tc>
        <w:tc>
          <w:tcPr>
            <w:tcW w:w="1641" w:type="dxa"/>
            <w:tcBorders>
              <w:top w:val="nil"/>
              <w:left w:val="nil"/>
              <w:bottom w:val="single" w:sz="4" w:space="0" w:color="auto"/>
              <w:right w:val="nil"/>
            </w:tcBorders>
            <w:shd w:val="clear" w:color="auto" w:fill="auto"/>
            <w:vAlign w:val="center"/>
            <w:hideMark/>
          </w:tcPr>
          <w:p w14:paraId="3DF6CE63"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5.0</w:t>
            </w:r>
          </w:p>
        </w:tc>
        <w:tc>
          <w:tcPr>
            <w:tcW w:w="2159" w:type="dxa"/>
            <w:tcBorders>
              <w:top w:val="nil"/>
              <w:left w:val="single" w:sz="4" w:space="0" w:color="auto"/>
              <w:bottom w:val="single" w:sz="4" w:space="0" w:color="auto"/>
              <w:right w:val="single" w:sz="4" w:space="0" w:color="auto"/>
            </w:tcBorders>
            <w:shd w:val="clear" w:color="auto" w:fill="auto"/>
            <w:noWrap/>
            <w:vAlign w:val="bottom"/>
            <w:hideMark/>
          </w:tcPr>
          <w:p w14:paraId="405874DF"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100%</w:t>
            </w:r>
          </w:p>
        </w:tc>
      </w:tr>
      <w:tr w:rsidR="00F26E27" w14:paraId="0B37DCAC" w14:textId="77777777" w:rsidTr="00F26E27">
        <w:trPr>
          <w:trHeight w:val="570"/>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6A73654"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5</w:t>
            </w:r>
          </w:p>
        </w:tc>
        <w:tc>
          <w:tcPr>
            <w:tcW w:w="879" w:type="dxa"/>
            <w:tcBorders>
              <w:top w:val="nil"/>
              <w:left w:val="nil"/>
              <w:bottom w:val="single" w:sz="4" w:space="0" w:color="auto"/>
              <w:right w:val="nil"/>
            </w:tcBorders>
            <w:shd w:val="clear" w:color="auto" w:fill="auto"/>
            <w:vAlign w:val="center"/>
            <w:hideMark/>
          </w:tcPr>
          <w:p w14:paraId="47DBFACC" w14:textId="77777777" w:rsidR="00F26E27" w:rsidRDefault="00F26E27">
            <w:pPr>
              <w:jc w:val="center"/>
              <w:rPr>
                <w:rFonts w:ascii="Calibri" w:hAnsi="Calibri" w:cs="Calibri"/>
                <w:color w:val="000000"/>
                <w:sz w:val="20"/>
                <w:szCs w:val="20"/>
              </w:rPr>
            </w:pPr>
            <w:r>
              <w:rPr>
                <w:rFonts w:ascii="Calibri" w:hAnsi="Calibri" w:cs="Calibri"/>
                <w:color w:val="000000"/>
                <w:sz w:val="20"/>
                <w:szCs w:val="20"/>
              </w:rPr>
              <w:t>E9-122  k=0,8</w:t>
            </w:r>
          </w:p>
        </w:tc>
        <w:tc>
          <w:tcPr>
            <w:tcW w:w="3480" w:type="dxa"/>
            <w:tcBorders>
              <w:top w:val="nil"/>
              <w:left w:val="single" w:sz="4" w:space="0" w:color="auto"/>
              <w:bottom w:val="single" w:sz="4" w:space="0" w:color="auto"/>
              <w:right w:val="single" w:sz="4" w:space="0" w:color="auto"/>
            </w:tcBorders>
            <w:shd w:val="clear" w:color="auto" w:fill="auto"/>
            <w:vAlign w:val="center"/>
            <w:hideMark/>
          </w:tcPr>
          <w:p w14:paraId="5D314C7C" w14:textId="77777777" w:rsidR="00F26E27" w:rsidRDefault="00F26E27">
            <w:pPr>
              <w:rPr>
                <w:rFonts w:ascii="Calibri" w:hAnsi="Calibri" w:cs="Calibri"/>
                <w:color w:val="000000"/>
                <w:sz w:val="20"/>
                <w:szCs w:val="20"/>
              </w:rPr>
            </w:pPr>
            <w:proofErr w:type="spellStart"/>
            <w:r>
              <w:rPr>
                <w:rFonts w:ascii="Calibri" w:hAnsi="Calibri" w:cs="Calibri"/>
                <w:color w:val="000000"/>
                <w:sz w:val="20"/>
                <w:szCs w:val="20"/>
              </w:rPr>
              <w:t>Մետաղական</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մասերի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էլեմենտն</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երի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ամրանների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կտրում</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47500BDC" w14:textId="77777777" w:rsidR="00F26E27" w:rsidRDefault="00F26E27">
            <w:pPr>
              <w:jc w:val="center"/>
              <w:rPr>
                <w:rFonts w:ascii="Calibri" w:hAnsi="Calibri" w:cs="Calibri"/>
                <w:color w:val="000000"/>
                <w:sz w:val="20"/>
                <w:szCs w:val="20"/>
              </w:rPr>
            </w:pPr>
            <w:proofErr w:type="spellStart"/>
            <w:r>
              <w:rPr>
                <w:rFonts w:ascii="Calibri" w:hAnsi="Calibri" w:cs="Calibri"/>
                <w:color w:val="000000"/>
                <w:sz w:val="20"/>
                <w:szCs w:val="20"/>
              </w:rPr>
              <w:t>տն</w:t>
            </w:r>
            <w:proofErr w:type="spellEnd"/>
          </w:p>
        </w:tc>
        <w:tc>
          <w:tcPr>
            <w:tcW w:w="1641" w:type="dxa"/>
            <w:tcBorders>
              <w:top w:val="nil"/>
              <w:left w:val="nil"/>
              <w:bottom w:val="single" w:sz="4" w:space="0" w:color="auto"/>
              <w:right w:val="nil"/>
            </w:tcBorders>
            <w:shd w:val="clear" w:color="auto" w:fill="auto"/>
            <w:vAlign w:val="center"/>
            <w:hideMark/>
          </w:tcPr>
          <w:p w14:paraId="64E3D674"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50.87</w:t>
            </w:r>
          </w:p>
        </w:tc>
        <w:tc>
          <w:tcPr>
            <w:tcW w:w="2159" w:type="dxa"/>
            <w:tcBorders>
              <w:top w:val="nil"/>
              <w:left w:val="single" w:sz="4" w:space="0" w:color="auto"/>
              <w:bottom w:val="single" w:sz="4" w:space="0" w:color="auto"/>
              <w:right w:val="single" w:sz="4" w:space="0" w:color="auto"/>
            </w:tcBorders>
            <w:shd w:val="clear" w:color="auto" w:fill="auto"/>
            <w:noWrap/>
            <w:vAlign w:val="bottom"/>
            <w:hideMark/>
          </w:tcPr>
          <w:p w14:paraId="13A710B0"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100%</w:t>
            </w:r>
          </w:p>
        </w:tc>
      </w:tr>
      <w:tr w:rsidR="00F26E27" w14:paraId="335E822D" w14:textId="77777777" w:rsidTr="00F26E27">
        <w:trPr>
          <w:trHeight w:val="420"/>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91976D1"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6</w:t>
            </w:r>
          </w:p>
        </w:tc>
        <w:tc>
          <w:tcPr>
            <w:tcW w:w="879" w:type="dxa"/>
            <w:tcBorders>
              <w:top w:val="nil"/>
              <w:left w:val="nil"/>
              <w:bottom w:val="single" w:sz="4" w:space="0" w:color="auto"/>
              <w:right w:val="nil"/>
            </w:tcBorders>
            <w:shd w:val="clear" w:color="auto" w:fill="auto"/>
            <w:vAlign w:val="center"/>
            <w:hideMark/>
          </w:tcPr>
          <w:p w14:paraId="60F022F0"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E-0,8</w:t>
            </w:r>
          </w:p>
        </w:tc>
        <w:tc>
          <w:tcPr>
            <w:tcW w:w="3480" w:type="dxa"/>
            <w:tcBorders>
              <w:top w:val="nil"/>
              <w:left w:val="single" w:sz="4" w:space="0" w:color="auto"/>
              <w:bottom w:val="single" w:sz="4" w:space="0" w:color="auto"/>
              <w:right w:val="single" w:sz="4" w:space="0" w:color="auto"/>
            </w:tcBorders>
            <w:shd w:val="clear" w:color="auto" w:fill="auto"/>
            <w:vAlign w:val="center"/>
            <w:hideMark/>
          </w:tcPr>
          <w:p w14:paraId="77794A7E" w14:textId="77777777" w:rsidR="00F26E27" w:rsidRDefault="00F26E27">
            <w:pPr>
              <w:rPr>
                <w:rFonts w:ascii="Calibri" w:hAnsi="Calibri" w:cs="Calibri"/>
                <w:color w:val="000000"/>
                <w:sz w:val="20"/>
                <w:szCs w:val="20"/>
              </w:rPr>
            </w:pPr>
            <w:proofErr w:type="spellStart"/>
            <w:r>
              <w:rPr>
                <w:rFonts w:ascii="Calibri" w:hAnsi="Calibri" w:cs="Calibri"/>
                <w:color w:val="000000"/>
                <w:sz w:val="20"/>
                <w:szCs w:val="20"/>
              </w:rPr>
              <w:t>Մետաղական</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մասերի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զոդում</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032BC6E7" w14:textId="77777777" w:rsidR="00F26E27" w:rsidRDefault="00F26E27">
            <w:pPr>
              <w:jc w:val="center"/>
              <w:rPr>
                <w:rFonts w:ascii="Calibri" w:hAnsi="Calibri" w:cs="Calibri"/>
                <w:color w:val="000000"/>
                <w:sz w:val="20"/>
                <w:szCs w:val="20"/>
              </w:rPr>
            </w:pPr>
            <w:proofErr w:type="spellStart"/>
            <w:r>
              <w:rPr>
                <w:rFonts w:ascii="Calibri" w:hAnsi="Calibri" w:cs="Calibri"/>
                <w:color w:val="000000"/>
                <w:sz w:val="20"/>
                <w:szCs w:val="20"/>
              </w:rPr>
              <w:t>տեղ</w:t>
            </w:r>
            <w:proofErr w:type="spellEnd"/>
          </w:p>
        </w:tc>
        <w:tc>
          <w:tcPr>
            <w:tcW w:w="1641" w:type="dxa"/>
            <w:tcBorders>
              <w:top w:val="nil"/>
              <w:left w:val="nil"/>
              <w:bottom w:val="single" w:sz="4" w:space="0" w:color="auto"/>
              <w:right w:val="nil"/>
            </w:tcBorders>
            <w:shd w:val="clear" w:color="auto" w:fill="auto"/>
            <w:vAlign w:val="center"/>
            <w:hideMark/>
          </w:tcPr>
          <w:p w14:paraId="417A3A99"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0.62</w:t>
            </w:r>
          </w:p>
        </w:tc>
        <w:tc>
          <w:tcPr>
            <w:tcW w:w="2159" w:type="dxa"/>
            <w:tcBorders>
              <w:top w:val="nil"/>
              <w:left w:val="single" w:sz="4" w:space="0" w:color="auto"/>
              <w:bottom w:val="single" w:sz="4" w:space="0" w:color="auto"/>
              <w:right w:val="single" w:sz="4" w:space="0" w:color="auto"/>
            </w:tcBorders>
            <w:shd w:val="clear" w:color="auto" w:fill="auto"/>
            <w:noWrap/>
            <w:vAlign w:val="bottom"/>
            <w:hideMark/>
          </w:tcPr>
          <w:p w14:paraId="0926DFA5"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100%</w:t>
            </w:r>
          </w:p>
        </w:tc>
      </w:tr>
      <w:tr w:rsidR="00F26E27" w14:paraId="0EAFD22A" w14:textId="77777777" w:rsidTr="00F26E27">
        <w:trPr>
          <w:trHeight w:val="555"/>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BB4CBE4"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7</w:t>
            </w:r>
          </w:p>
        </w:tc>
        <w:tc>
          <w:tcPr>
            <w:tcW w:w="879" w:type="dxa"/>
            <w:tcBorders>
              <w:top w:val="nil"/>
              <w:left w:val="nil"/>
              <w:bottom w:val="single" w:sz="4" w:space="0" w:color="auto"/>
              <w:right w:val="nil"/>
            </w:tcBorders>
            <w:shd w:val="clear" w:color="auto" w:fill="auto"/>
            <w:vAlign w:val="center"/>
            <w:hideMark/>
          </w:tcPr>
          <w:p w14:paraId="71FED7F8"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 </w:t>
            </w:r>
          </w:p>
        </w:tc>
        <w:tc>
          <w:tcPr>
            <w:tcW w:w="3480" w:type="dxa"/>
            <w:tcBorders>
              <w:top w:val="nil"/>
              <w:left w:val="single" w:sz="4" w:space="0" w:color="auto"/>
              <w:bottom w:val="single" w:sz="4" w:space="0" w:color="auto"/>
              <w:right w:val="single" w:sz="4" w:space="0" w:color="auto"/>
            </w:tcBorders>
            <w:shd w:val="clear" w:color="auto" w:fill="auto"/>
            <w:vAlign w:val="center"/>
            <w:hideMark/>
          </w:tcPr>
          <w:p w14:paraId="58B045BF" w14:textId="77777777" w:rsidR="00F26E27" w:rsidRDefault="00F26E27">
            <w:pPr>
              <w:rPr>
                <w:rFonts w:ascii="Calibri" w:hAnsi="Calibri" w:cs="Calibri"/>
                <w:color w:val="000000"/>
                <w:sz w:val="20"/>
                <w:szCs w:val="20"/>
              </w:rPr>
            </w:pPr>
            <w:proofErr w:type="spellStart"/>
            <w:r>
              <w:rPr>
                <w:rFonts w:ascii="Calibri" w:hAnsi="Calibri" w:cs="Calibri"/>
                <w:color w:val="000000"/>
                <w:sz w:val="20"/>
                <w:szCs w:val="20"/>
              </w:rPr>
              <w:t>Շին</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աղբի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բարձում</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ինքնաթափ</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մեքենաների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վրա</w:t>
            </w:r>
            <w:proofErr w:type="spellEnd"/>
            <w:r>
              <w:rPr>
                <w:rFonts w:ascii="Calibri" w:hAnsi="Calibri" w:cs="Calibri"/>
                <w:color w:val="000000"/>
                <w:sz w:val="20"/>
                <w:szCs w:val="20"/>
              </w:rPr>
              <w:t xml:space="preserve"> և </w:t>
            </w:r>
            <w:proofErr w:type="spellStart"/>
            <w:r>
              <w:rPr>
                <w:rFonts w:ascii="Calibri" w:hAnsi="Calibri" w:cs="Calibri"/>
                <w:color w:val="000000"/>
                <w:sz w:val="20"/>
                <w:szCs w:val="20"/>
              </w:rPr>
              <w:t>տեղափոխում</w:t>
            </w:r>
            <w:proofErr w:type="spellEnd"/>
            <w:r>
              <w:rPr>
                <w:rFonts w:ascii="Calibri" w:hAnsi="Calibri" w:cs="Calibri"/>
                <w:color w:val="000000"/>
                <w:sz w:val="20"/>
                <w:szCs w:val="20"/>
              </w:rPr>
              <w:t xml:space="preserve"> 13կմ</w:t>
            </w:r>
          </w:p>
        </w:tc>
        <w:tc>
          <w:tcPr>
            <w:tcW w:w="1107" w:type="dxa"/>
            <w:tcBorders>
              <w:top w:val="nil"/>
              <w:left w:val="nil"/>
              <w:bottom w:val="single" w:sz="4" w:space="0" w:color="auto"/>
              <w:right w:val="single" w:sz="4" w:space="0" w:color="auto"/>
            </w:tcBorders>
            <w:shd w:val="clear" w:color="auto" w:fill="auto"/>
            <w:vAlign w:val="center"/>
            <w:hideMark/>
          </w:tcPr>
          <w:p w14:paraId="7D708594" w14:textId="77777777" w:rsidR="00F26E27" w:rsidRDefault="00F26E27">
            <w:pPr>
              <w:jc w:val="center"/>
              <w:rPr>
                <w:rFonts w:ascii="Calibri" w:hAnsi="Calibri" w:cs="Calibri"/>
                <w:color w:val="000000"/>
                <w:sz w:val="20"/>
                <w:szCs w:val="20"/>
              </w:rPr>
            </w:pPr>
            <w:proofErr w:type="spellStart"/>
            <w:r>
              <w:rPr>
                <w:rFonts w:ascii="Calibri" w:hAnsi="Calibri" w:cs="Calibri"/>
                <w:color w:val="000000"/>
                <w:sz w:val="20"/>
                <w:szCs w:val="20"/>
              </w:rPr>
              <w:t>տն</w:t>
            </w:r>
            <w:proofErr w:type="spellEnd"/>
          </w:p>
        </w:tc>
        <w:tc>
          <w:tcPr>
            <w:tcW w:w="1641" w:type="dxa"/>
            <w:tcBorders>
              <w:top w:val="nil"/>
              <w:left w:val="nil"/>
              <w:bottom w:val="single" w:sz="4" w:space="0" w:color="auto"/>
              <w:right w:val="nil"/>
            </w:tcBorders>
            <w:shd w:val="clear" w:color="auto" w:fill="auto"/>
            <w:vAlign w:val="center"/>
            <w:hideMark/>
          </w:tcPr>
          <w:p w14:paraId="60C16CC2"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3.0</w:t>
            </w:r>
          </w:p>
        </w:tc>
        <w:tc>
          <w:tcPr>
            <w:tcW w:w="2159" w:type="dxa"/>
            <w:tcBorders>
              <w:top w:val="nil"/>
              <w:left w:val="single" w:sz="4" w:space="0" w:color="auto"/>
              <w:bottom w:val="single" w:sz="4" w:space="0" w:color="auto"/>
              <w:right w:val="single" w:sz="4" w:space="0" w:color="auto"/>
            </w:tcBorders>
            <w:shd w:val="clear" w:color="auto" w:fill="auto"/>
            <w:noWrap/>
            <w:vAlign w:val="bottom"/>
            <w:hideMark/>
          </w:tcPr>
          <w:p w14:paraId="77764130"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100%</w:t>
            </w:r>
          </w:p>
        </w:tc>
      </w:tr>
      <w:tr w:rsidR="00F26E27" w14:paraId="232AFC8F" w14:textId="77777777" w:rsidTr="00F26E27">
        <w:trPr>
          <w:trHeight w:val="435"/>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A1E5553"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8</w:t>
            </w:r>
          </w:p>
        </w:tc>
        <w:tc>
          <w:tcPr>
            <w:tcW w:w="879" w:type="dxa"/>
            <w:tcBorders>
              <w:top w:val="nil"/>
              <w:left w:val="nil"/>
              <w:bottom w:val="single" w:sz="4" w:space="0" w:color="auto"/>
              <w:right w:val="nil"/>
            </w:tcBorders>
            <w:shd w:val="clear" w:color="auto" w:fill="auto"/>
            <w:vAlign w:val="center"/>
            <w:hideMark/>
          </w:tcPr>
          <w:p w14:paraId="48BC103E"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 </w:t>
            </w:r>
          </w:p>
        </w:tc>
        <w:tc>
          <w:tcPr>
            <w:tcW w:w="3480" w:type="dxa"/>
            <w:tcBorders>
              <w:top w:val="nil"/>
              <w:left w:val="single" w:sz="4" w:space="0" w:color="auto"/>
              <w:bottom w:val="single" w:sz="4" w:space="0" w:color="auto"/>
              <w:right w:val="single" w:sz="4" w:space="0" w:color="auto"/>
            </w:tcBorders>
            <w:shd w:val="clear" w:color="auto" w:fill="auto"/>
            <w:vAlign w:val="center"/>
            <w:hideMark/>
          </w:tcPr>
          <w:p w14:paraId="71C7F21D" w14:textId="77777777" w:rsidR="00F26E27" w:rsidRDefault="00F26E27">
            <w:pPr>
              <w:rPr>
                <w:rFonts w:ascii="Calibri" w:hAnsi="Calibri" w:cs="Calibri"/>
                <w:color w:val="000000"/>
                <w:sz w:val="20"/>
                <w:szCs w:val="20"/>
              </w:rPr>
            </w:pPr>
            <w:proofErr w:type="spellStart"/>
            <w:r>
              <w:rPr>
                <w:rFonts w:ascii="Calibri" w:hAnsi="Calibri" w:cs="Calibri"/>
                <w:color w:val="000000"/>
                <w:sz w:val="20"/>
                <w:szCs w:val="20"/>
              </w:rPr>
              <w:t>Հավաքված</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աղբի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բարձում</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տեղափոխում</w:t>
            </w:r>
            <w:proofErr w:type="spellEnd"/>
            <w:r>
              <w:rPr>
                <w:rFonts w:ascii="Calibri" w:hAnsi="Calibri" w:cs="Calibri"/>
                <w:color w:val="000000"/>
                <w:sz w:val="20"/>
                <w:szCs w:val="20"/>
              </w:rPr>
              <w:t xml:space="preserve"> 13կմ</w:t>
            </w:r>
          </w:p>
        </w:tc>
        <w:tc>
          <w:tcPr>
            <w:tcW w:w="1107" w:type="dxa"/>
            <w:tcBorders>
              <w:top w:val="nil"/>
              <w:left w:val="nil"/>
              <w:bottom w:val="single" w:sz="4" w:space="0" w:color="auto"/>
              <w:right w:val="single" w:sz="4" w:space="0" w:color="auto"/>
            </w:tcBorders>
            <w:shd w:val="clear" w:color="auto" w:fill="auto"/>
            <w:vAlign w:val="center"/>
            <w:hideMark/>
          </w:tcPr>
          <w:p w14:paraId="1EA02957" w14:textId="77777777" w:rsidR="00F26E27" w:rsidRDefault="00F26E27">
            <w:pPr>
              <w:jc w:val="center"/>
              <w:rPr>
                <w:rFonts w:ascii="Calibri" w:hAnsi="Calibri" w:cs="Calibri"/>
                <w:color w:val="000000"/>
                <w:sz w:val="20"/>
                <w:szCs w:val="20"/>
              </w:rPr>
            </w:pPr>
            <w:proofErr w:type="spellStart"/>
            <w:r>
              <w:rPr>
                <w:rFonts w:ascii="Calibri" w:hAnsi="Calibri" w:cs="Calibri"/>
                <w:color w:val="000000"/>
                <w:sz w:val="20"/>
                <w:szCs w:val="20"/>
              </w:rPr>
              <w:t>խմ</w:t>
            </w:r>
            <w:proofErr w:type="spellEnd"/>
          </w:p>
        </w:tc>
        <w:tc>
          <w:tcPr>
            <w:tcW w:w="1641" w:type="dxa"/>
            <w:tcBorders>
              <w:top w:val="nil"/>
              <w:left w:val="nil"/>
              <w:bottom w:val="single" w:sz="4" w:space="0" w:color="auto"/>
              <w:right w:val="nil"/>
            </w:tcBorders>
            <w:shd w:val="clear" w:color="auto" w:fill="auto"/>
            <w:vAlign w:val="center"/>
            <w:hideMark/>
          </w:tcPr>
          <w:p w14:paraId="015EAA2D"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2.5</w:t>
            </w:r>
          </w:p>
        </w:tc>
        <w:tc>
          <w:tcPr>
            <w:tcW w:w="2159" w:type="dxa"/>
            <w:tcBorders>
              <w:top w:val="nil"/>
              <w:left w:val="single" w:sz="4" w:space="0" w:color="auto"/>
              <w:bottom w:val="single" w:sz="4" w:space="0" w:color="auto"/>
              <w:right w:val="single" w:sz="4" w:space="0" w:color="auto"/>
            </w:tcBorders>
            <w:shd w:val="clear" w:color="auto" w:fill="auto"/>
            <w:noWrap/>
            <w:vAlign w:val="bottom"/>
            <w:hideMark/>
          </w:tcPr>
          <w:p w14:paraId="27B34356"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100%</w:t>
            </w:r>
          </w:p>
        </w:tc>
      </w:tr>
      <w:tr w:rsidR="00F26E27" w14:paraId="2E32D7BE" w14:textId="77777777" w:rsidTr="00F26E27">
        <w:trPr>
          <w:trHeight w:val="540"/>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327AF69"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9</w:t>
            </w:r>
          </w:p>
        </w:tc>
        <w:tc>
          <w:tcPr>
            <w:tcW w:w="879" w:type="dxa"/>
            <w:tcBorders>
              <w:top w:val="nil"/>
              <w:left w:val="nil"/>
              <w:bottom w:val="single" w:sz="4" w:space="0" w:color="auto"/>
              <w:right w:val="nil"/>
            </w:tcBorders>
            <w:shd w:val="clear" w:color="auto" w:fill="auto"/>
            <w:vAlign w:val="center"/>
            <w:hideMark/>
          </w:tcPr>
          <w:p w14:paraId="64812CD7"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 </w:t>
            </w:r>
          </w:p>
        </w:tc>
        <w:tc>
          <w:tcPr>
            <w:tcW w:w="3480" w:type="dxa"/>
            <w:tcBorders>
              <w:top w:val="nil"/>
              <w:left w:val="single" w:sz="4" w:space="0" w:color="auto"/>
              <w:bottom w:val="single" w:sz="4" w:space="0" w:color="auto"/>
              <w:right w:val="single" w:sz="4" w:space="0" w:color="auto"/>
            </w:tcBorders>
            <w:shd w:val="clear" w:color="auto" w:fill="auto"/>
            <w:vAlign w:val="center"/>
            <w:hideMark/>
          </w:tcPr>
          <w:p w14:paraId="4AA22698" w14:textId="77777777" w:rsidR="00F26E27" w:rsidRDefault="00F26E27">
            <w:pPr>
              <w:rPr>
                <w:rFonts w:ascii="Calibri" w:hAnsi="Calibri" w:cs="Calibri"/>
                <w:color w:val="000000"/>
                <w:sz w:val="20"/>
                <w:szCs w:val="20"/>
              </w:rPr>
            </w:pPr>
            <w:proofErr w:type="spellStart"/>
            <w:r>
              <w:rPr>
                <w:rFonts w:ascii="Calibri" w:hAnsi="Calibri" w:cs="Calibri"/>
                <w:color w:val="000000"/>
                <w:sz w:val="20"/>
                <w:szCs w:val="20"/>
              </w:rPr>
              <w:t>Աղետներից</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վթարված</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ծառերի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կտրում</w:t>
            </w:r>
            <w:proofErr w:type="spellEnd"/>
            <w:r>
              <w:rPr>
                <w:rFonts w:ascii="Calibri" w:hAnsi="Calibri" w:cs="Calibri"/>
                <w:color w:val="000000"/>
                <w:sz w:val="20"/>
                <w:szCs w:val="20"/>
              </w:rPr>
              <w:t xml:space="preserve"> և </w:t>
            </w:r>
            <w:proofErr w:type="spellStart"/>
            <w:r>
              <w:rPr>
                <w:rFonts w:ascii="Calibri" w:hAnsi="Calibri" w:cs="Calibri"/>
                <w:color w:val="000000"/>
                <w:sz w:val="20"/>
                <w:szCs w:val="20"/>
              </w:rPr>
              <w:t>տեղափոխում</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49AF840A" w14:textId="77777777" w:rsidR="00F26E27" w:rsidRDefault="00F26E27">
            <w:pPr>
              <w:jc w:val="center"/>
              <w:rPr>
                <w:rFonts w:ascii="Calibri" w:hAnsi="Calibri" w:cs="Calibri"/>
                <w:color w:val="000000"/>
                <w:sz w:val="20"/>
                <w:szCs w:val="20"/>
              </w:rPr>
            </w:pPr>
            <w:proofErr w:type="spellStart"/>
            <w:r>
              <w:rPr>
                <w:rFonts w:ascii="Calibri" w:hAnsi="Calibri" w:cs="Calibri"/>
                <w:color w:val="000000"/>
                <w:sz w:val="20"/>
                <w:szCs w:val="20"/>
              </w:rPr>
              <w:t>հատ</w:t>
            </w:r>
            <w:proofErr w:type="spellEnd"/>
          </w:p>
        </w:tc>
        <w:tc>
          <w:tcPr>
            <w:tcW w:w="1641" w:type="dxa"/>
            <w:tcBorders>
              <w:top w:val="nil"/>
              <w:left w:val="nil"/>
              <w:bottom w:val="single" w:sz="4" w:space="0" w:color="auto"/>
              <w:right w:val="nil"/>
            </w:tcBorders>
            <w:shd w:val="clear" w:color="auto" w:fill="auto"/>
            <w:vAlign w:val="center"/>
            <w:hideMark/>
          </w:tcPr>
          <w:p w14:paraId="6D693FE8"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6.8</w:t>
            </w:r>
          </w:p>
        </w:tc>
        <w:tc>
          <w:tcPr>
            <w:tcW w:w="2159" w:type="dxa"/>
            <w:tcBorders>
              <w:top w:val="nil"/>
              <w:left w:val="single" w:sz="4" w:space="0" w:color="auto"/>
              <w:bottom w:val="single" w:sz="4" w:space="0" w:color="auto"/>
              <w:right w:val="single" w:sz="4" w:space="0" w:color="auto"/>
            </w:tcBorders>
            <w:shd w:val="clear" w:color="auto" w:fill="auto"/>
            <w:noWrap/>
            <w:vAlign w:val="bottom"/>
            <w:hideMark/>
          </w:tcPr>
          <w:p w14:paraId="79C5A409"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100%</w:t>
            </w:r>
          </w:p>
        </w:tc>
      </w:tr>
      <w:tr w:rsidR="00F26E27" w14:paraId="6C38DBC9" w14:textId="77777777" w:rsidTr="00F26E27">
        <w:trPr>
          <w:trHeight w:val="420"/>
        </w:trPr>
        <w:tc>
          <w:tcPr>
            <w:tcW w:w="1036" w:type="dxa"/>
            <w:tcBorders>
              <w:top w:val="nil"/>
              <w:left w:val="single" w:sz="4" w:space="0" w:color="auto"/>
              <w:bottom w:val="nil"/>
              <w:right w:val="single" w:sz="4" w:space="0" w:color="auto"/>
            </w:tcBorders>
            <w:shd w:val="clear" w:color="auto" w:fill="auto"/>
            <w:vAlign w:val="center"/>
            <w:hideMark/>
          </w:tcPr>
          <w:p w14:paraId="6F8B7235"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10</w:t>
            </w:r>
          </w:p>
        </w:tc>
        <w:tc>
          <w:tcPr>
            <w:tcW w:w="879" w:type="dxa"/>
            <w:tcBorders>
              <w:top w:val="nil"/>
              <w:left w:val="nil"/>
              <w:bottom w:val="nil"/>
              <w:right w:val="nil"/>
            </w:tcBorders>
            <w:shd w:val="clear" w:color="auto" w:fill="auto"/>
            <w:vAlign w:val="center"/>
            <w:hideMark/>
          </w:tcPr>
          <w:p w14:paraId="53A94175"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 </w:t>
            </w:r>
          </w:p>
        </w:tc>
        <w:tc>
          <w:tcPr>
            <w:tcW w:w="3480" w:type="dxa"/>
            <w:tcBorders>
              <w:top w:val="nil"/>
              <w:left w:val="single" w:sz="4" w:space="0" w:color="auto"/>
              <w:bottom w:val="single" w:sz="4" w:space="0" w:color="auto"/>
              <w:right w:val="single" w:sz="4" w:space="0" w:color="auto"/>
            </w:tcBorders>
            <w:shd w:val="clear" w:color="auto" w:fill="auto"/>
            <w:vAlign w:val="center"/>
            <w:hideMark/>
          </w:tcPr>
          <w:p w14:paraId="1F40F60E" w14:textId="77777777" w:rsidR="00F26E27" w:rsidRDefault="00F26E27">
            <w:pPr>
              <w:rPr>
                <w:rFonts w:ascii="Calibri" w:hAnsi="Calibri" w:cs="Calibri"/>
                <w:color w:val="000000"/>
                <w:sz w:val="20"/>
                <w:szCs w:val="20"/>
              </w:rPr>
            </w:pPr>
            <w:proofErr w:type="spellStart"/>
            <w:r>
              <w:rPr>
                <w:rFonts w:ascii="Calibri" w:hAnsi="Calibri" w:cs="Calibri"/>
                <w:color w:val="000000"/>
                <w:sz w:val="20"/>
                <w:szCs w:val="20"/>
              </w:rPr>
              <w:t>Բեռնափոխադրում</w:t>
            </w:r>
            <w:proofErr w:type="spellEnd"/>
          </w:p>
        </w:tc>
        <w:tc>
          <w:tcPr>
            <w:tcW w:w="1107" w:type="dxa"/>
            <w:tcBorders>
              <w:top w:val="nil"/>
              <w:left w:val="nil"/>
              <w:bottom w:val="nil"/>
              <w:right w:val="single" w:sz="4" w:space="0" w:color="auto"/>
            </w:tcBorders>
            <w:shd w:val="clear" w:color="auto" w:fill="auto"/>
            <w:vAlign w:val="center"/>
            <w:hideMark/>
          </w:tcPr>
          <w:p w14:paraId="1A2C34AE" w14:textId="77777777" w:rsidR="00F26E27" w:rsidRDefault="00F26E27">
            <w:pPr>
              <w:jc w:val="center"/>
              <w:rPr>
                <w:rFonts w:ascii="Calibri" w:hAnsi="Calibri" w:cs="Calibri"/>
                <w:color w:val="000000"/>
                <w:sz w:val="20"/>
                <w:szCs w:val="20"/>
              </w:rPr>
            </w:pPr>
            <w:proofErr w:type="spellStart"/>
            <w:r>
              <w:rPr>
                <w:rFonts w:ascii="Calibri" w:hAnsi="Calibri" w:cs="Calibri"/>
                <w:color w:val="000000"/>
                <w:sz w:val="20"/>
                <w:szCs w:val="20"/>
              </w:rPr>
              <w:t>կմ</w:t>
            </w:r>
            <w:proofErr w:type="spellEnd"/>
          </w:p>
        </w:tc>
        <w:tc>
          <w:tcPr>
            <w:tcW w:w="1641" w:type="dxa"/>
            <w:tcBorders>
              <w:top w:val="nil"/>
              <w:left w:val="nil"/>
              <w:bottom w:val="nil"/>
              <w:right w:val="nil"/>
            </w:tcBorders>
            <w:shd w:val="clear" w:color="auto" w:fill="auto"/>
            <w:vAlign w:val="center"/>
            <w:hideMark/>
          </w:tcPr>
          <w:p w14:paraId="2CEDB687"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0.5</w:t>
            </w:r>
          </w:p>
        </w:tc>
        <w:tc>
          <w:tcPr>
            <w:tcW w:w="2159" w:type="dxa"/>
            <w:tcBorders>
              <w:top w:val="nil"/>
              <w:left w:val="single" w:sz="4" w:space="0" w:color="auto"/>
              <w:bottom w:val="single" w:sz="4" w:space="0" w:color="auto"/>
              <w:right w:val="single" w:sz="4" w:space="0" w:color="auto"/>
            </w:tcBorders>
            <w:shd w:val="clear" w:color="auto" w:fill="auto"/>
            <w:noWrap/>
            <w:vAlign w:val="bottom"/>
            <w:hideMark/>
          </w:tcPr>
          <w:p w14:paraId="36801F2D"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100%</w:t>
            </w:r>
          </w:p>
        </w:tc>
      </w:tr>
      <w:tr w:rsidR="00F26E27" w14:paraId="7787E58A" w14:textId="77777777" w:rsidTr="00F26E27">
        <w:trPr>
          <w:trHeight w:val="420"/>
        </w:trPr>
        <w:tc>
          <w:tcPr>
            <w:tcW w:w="1036" w:type="dxa"/>
            <w:tcBorders>
              <w:top w:val="single" w:sz="4" w:space="0" w:color="auto"/>
              <w:left w:val="single" w:sz="4" w:space="0" w:color="auto"/>
              <w:bottom w:val="nil"/>
              <w:right w:val="single" w:sz="4" w:space="0" w:color="auto"/>
            </w:tcBorders>
            <w:shd w:val="clear" w:color="auto" w:fill="auto"/>
            <w:vAlign w:val="center"/>
            <w:hideMark/>
          </w:tcPr>
          <w:p w14:paraId="5C549113"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lastRenderedPageBreak/>
              <w:t>11</w:t>
            </w:r>
          </w:p>
        </w:tc>
        <w:tc>
          <w:tcPr>
            <w:tcW w:w="879" w:type="dxa"/>
            <w:tcBorders>
              <w:top w:val="single" w:sz="4" w:space="0" w:color="auto"/>
              <w:left w:val="nil"/>
              <w:bottom w:val="nil"/>
              <w:right w:val="nil"/>
            </w:tcBorders>
            <w:shd w:val="clear" w:color="auto" w:fill="auto"/>
            <w:vAlign w:val="center"/>
            <w:hideMark/>
          </w:tcPr>
          <w:p w14:paraId="334E64D6"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 </w:t>
            </w:r>
          </w:p>
        </w:tc>
        <w:tc>
          <w:tcPr>
            <w:tcW w:w="3480" w:type="dxa"/>
            <w:tcBorders>
              <w:top w:val="nil"/>
              <w:left w:val="single" w:sz="4" w:space="0" w:color="auto"/>
              <w:bottom w:val="single" w:sz="4" w:space="0" w:color="auto"/>
              <w:right w:val="single" w:sz="4" w:space="0" w:color="auto"/>
            </w:tcBorders>
            <w:shd w:val="clear" w:color="auto" w:fill="auto"/>
            <w:vAlign w:val="center"/>
            <w:hideMark/>
          </w:tcPr>
          <w:p w14:paraId="617F44E6" w14:textId="77777777" w:rsidR="00F26E27" w:rsidRDefault="00F26E27">
            <w:pPr>
              <w:rPr>
                <w:rFonts w:ascii="Calibri" w:hAnsi="Calibri" w:cs="Calibri"/>
                <w:color w:val="000000"/>
                <w:sz w:val="20"/>
                <w:szCs w:val="20"/>
              </w:rPr>
            </w:pPr>
            <w:proofErr w:type="spellStart"/>
            <w:r>
              <w:rPr>
                <w:rFonts w:ascii="Calibri" w:hAnsi="Calibri" w:cs="Calibri"/>
                <w:color w:val="000000"/>
                <w:sz w:val="20"/>
                <w:szCs w:val="20"/>
              </w:rPr>
              <w:t>Մուտքերի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ախտահանում</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քլորով</w:t>
            </w:r>
            <w:proofErr w:type="spellEnd"/>
          </w:p>
        </w:tc>
        <w:tc>
          <w:tcPr>
            <w:tcW w:w="1107" w:type="dxa"/>
            <w:tcBorders>
              <w:top w:val="single" w:sz="4" w:space="0" w:color="auto"/>
              <w:left w:val="nil"/>
              <w:bottom w:val="nil"/>
              <w:right w:val="single" w:sz="4" w:space="0" w:color="auto"/>
            </w:tcBorders>
            <w:shd w:val="clear" w:color="auto" w:fill="auto"/>
            <w:vAlign w:val="center"/>
            <w:hideMark/>
          </w:tcPr>
          <w:p w14:paraId="6A831F9E" w14:textId="77777777" w:rsidR="00F26E27" w:rsidRDefault="00F26E27">
            <w:pPr>
              <w:jc w:val="center"/>
              <w:rPr>
                <w:rFonts w:ascii="Calibri" w:hAnsi="Calibri" w:cs="Calibri"/>
                <w:color w:val="000000"/>
                <w:sz w:val="20"/>
                <w:szCs w:val="20"/>
              </w:rPr>
            </w:pPr>
            <w:proofErr w:type="spellStart"/>
            <w:r>
              <w:rPr>
                <w:rFonts w:ascii="Calibri" w:hAnsi="Calibri" w:cs="Calibri"/>
                <w:color w:val="000000"/>
                <w:sz w:val="20"/>
                <w:szCs w:val="20"/>
              </w:rPr>
              <w:t>մուտք</w:t>
            </w:r>
            <w:proofErr w:type="spellEnd"/>
          </w:p>
        </w:tc>
        <w:tc>
          <w:tcPr>
            <w:tcW w:w="1641" w:type="dxa"/>
            <w:tcBorders>
              <w:top w:val="single" w:sz="4" w:space="0" w:color="auto"/>
              <w:left w:val="nil"/>
              <w:bottom w:val="nil"/>
              <w:right w:val="nil"/>
            </w:tcBorders>
            <w:shd w:val="clear" w:color="auto" w:fill="auto"/>
            <w:vAlign w:val="center"/>
            <w:hideMark/>
          </w:tcPr>
          <w:p w14:paraId="4360D819"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3.5</w:t>
            </w:r>
          </w:p>
        </w:tc>
        <w:tc>
          <w:tcPr>
            <w:tcW w:w="2159" w:type="dxa"/>
            <w:tcBorders>
              <w:top w:val="nil"/>
              <w:left w:val="single" w:sz="4" w:space="0" w:color="auto"/>
              <w:bottom w:val="single" w:sz="4" w:space="0" w:color="auto"/>
              <w:right w:val="single" w:sz="4" w:space="0" w:color="auto"/>
            </w:tcBorders>
            <w:shd w:val="clear" w:color="auto" w:fill="auto"/>
            <w:noWrap/>
            <w:vAlign w:val="bottom"/>
            <w:hideMark/>
          </w:tcPr>
          <w:p w14:paraId="754F1FE7"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100%</w:t>
            </w:r>
          </w:p>
        </w:tc>
      </w:tr>
      <w:tr w:rsidR="00F26E27" w14:paraId="1D1CBDDF" w14:textId="77777777" w:rsidTr="00F26E27">
        <w:trPr>
          <w:trHeight w:val="420"/>
        </w:trPr>
        <w:tc>
          <w:tcPr>
            <w:tcW w:w="1036" w:type="dxa"/>
            <w:tcBorders>
              <w:top w:val="single" w:sz="4" w:space="0" w:color="auto"/>
              <w:left w:val="single" w:sz="4" w:space="0" w:color="auto"/>
              <w:bottom w:val="nil"/>
              <w:right w:val="single" w:sz="4" w:space="0" w:color="auto"/>
            </w:tcBorders>
            <w:shd w:val="clear" w:color="auto" w:fill="auto"/>
            <w:vAlign w:val="center"/>
            <w:hideMark/>
          </w:tcPr>
          <w:p w14:paraId="337DCC74"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12</w:t>
            </w:r>
          </w:p>
        </w:tc>
        <w:tc>
          <w:tcPr>
            <w:tcW w:w="879" w:type="dxa"/>
            <w:tcBorders>
              <w:top w:val="single" w:sz="4" w:space="0" w:color="auto"/>
              <w:left w:val="nil"/>
              <w:bottom w:val="nil"/>
              <w:right w:val="nil"/>
            </w:tcBorders>
            <w:shd w:val="clear" w:color="auto" w:fill="auto"/>
            <w:vAlign w:val="center"/>
            <w:hideMark/>
          </w:tcPr>
          <w:p w14:paraId="7C195893"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 </w:t>
            </w:r>
          </w:p>
        </w:tc>
        <w:tc>
          <w:tcPr>
            <w:tcW w:w="3480" w:type="dxa"/>
            <w:tcBorders>
              <w:top w:val="nil"/>
              <w:left w:val="single" w:sz="4" w:space="0" w:color="auto"/>
              <w:bottom w:val="single" w:sz="4" w:space="0" w:color="auto"/>
              <w:right w:val="single" w:sz="4" w:space="0" w:color="auto"/>
            </w:tcBorders>
            <w:shd w:val="clear" w:color="auto" w:fill="auto"/>
            <w:vAlign w:val="center"/>
            <w:hideMark/>
          </w:tcPr>
          <w:p w14:paraId="736808D1" w14:textId="77777777" w:rsidR="00F26E27" w:rsidRDefault="00F26E27">
            <w:pPr>
              <w:rPr>
                <w:rFonts w:ascii="Calibri" w:hAnsi="Calibri" w:cs="Calibri"/>
                <w:color w:val="000000"/>
                <w:sz w:val="20"/>
                <w:szCs w:val="20"/>
              </w:rPr>
            </w:pPr>
            <w:proofErr w:type="spellStart"/>
            <w:r>
              <w:rPr>
                <w:rFonts w:ascii="Calibri" w:hAnsi="Calibri" w:cs="Calibri"/>
                <w:color w:val="000000"/>
                <w:sz w:val="20"/>
                <w:szCs w:val="20"/>
              </w:rPr>
              <w:t>Ավտոկռունկ</w:t>
            </w:r>
            <w:proofErr w:type="spellEnd"/>
          </w:p>
        </w:tc>
        <w:tc>
          <w:tcPr>
            <w:tcW w:w="1107" w:type="dxa"/>
            <w:tcBorders>
              <w:top w:val="single" w:sz="4" w:space="0" w:color="auto"/>
              <w:left w:val="nil"/>
              <w:bottom w:val="nil"/>
              <w:right w:val="single" w:sz="4" w:space="0" w:color="auto"/>
            </w:tcBorders>
            <w:shd w:val="clear" w:color="auto" w:fill="auto"/>
            <w:vAlign w:val="center"/>
            <w:hideMark/>
          </w:tcPr>
          <w:p w14:paraId="79273F38" w14:textId="77777777" w:rsidR="00F26E27" w:rsidRDefault="00F26E27">
            <w:pPr>
              <w:jc w:val="center"/>
              <w:rPr>
                <w:rFonts w:ascii="Calibri" w:hAnsi="Calibri" w:cs="Calibri"/>
                <w:color w:val="000000"/>
                <w:sz w:val="20"/>
                <w:szCs w:val="20"/>
              </w:rPr>
            </w:pPr>
            <w:proofErr w:type="spellStart"/>
            <w:r>
              <w:rPr>
                <w:rFonts w:ascii="Calibri" w:hAnsi="Calibri" w:cs="Calibri"/>
                <w:color w:val="000000"/>
                <w:sz w:val="20"/>
                <w:szCs w:val="20"/>
              </w:rPr>
              <w:t>մեք</w:t>
            </w:r>
            <w:proofErr w:type="spellEnd"/>
            <w:r>
              <w:rPr>
                <w:rFonts w:ascii="Calibri" w:hAnsi="Calibri" w:cs="Calibri"/>
                <w:color w:val="000000"/>
                <w:sz w:val="20"/>
                <w:szCs w:val="20"/>
              </w:rPr>
              <w:t>/</w:t>
            </w:r>
            <w:proofErr w:type="spellStart"/>
            <w:r>
              <w:rPr>
                <w:rFonts w:ascii="Calibri" w:hAnsi="Calibri" w:cs="Calibri"/>
                <w:color w:val="000000"/>
                <w:sz w:val="20"/>
                <w:szCs w:val="20"/>
              </w:rPr>
              <w:t>ժամ</w:t>
            </w:r>
            <w:proofErr w:type="spellEnd"/>
          </w:p>
        </w:tc>
        <w:tc>
          <w:tcPr>
            <w:tcW w:w="1641" w:type="dxa"/>
            <w:tcBorders>
              <w:top w:val="single" w:sz="4" w:space="0" w:color="auto"/>
              <w:left w:val="nil"/>
              <w:bottom w:val="nil"/>
              <w:right w:val="nil"/>
            </w:tcBorders>
            <w:shd w:val="clear" w:color="auto" w:fill="auto"/>
            <w:vAlign w:val="center"/>
            <w:hideMark/>
          </w:tcPr>
          <w:p w14:paraId="71B14CF0"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7.0</w:t>
            </w:r>
          </w:p>
        </w:tc>
        <w:tc>
          <w:tcPr>
            <w:tcW w:w="2159" w:type="dxa"/>
            <w:tcBorders>
              <w:top w:val="nil"/>
              <w:left w:val="single" w:sz="4" w:space="0" w:color="auto"/>
              <w:bottom w:val="single" w:sz="4" w:space="0" w:color="auto"/>
              <w:right w:val="single" w:sz="4" w:space="0" w:color="auto"/>
            </w:tcBorders>
            <w:shd w:val="clear" w:color="auto" w:fill="auto"/>
            <w:noWrap/>
            <w:vAlign w:val="bottom"/>
            <w:hideMark/>
          </w:tcPr>
          <w:p w14:paraId="39E18E4C"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100%</w:t>
            </w:r>
          </w:p>
        </w:tc>
      </w:tr>
      <w:tr w:rsidR="00F26E27" w14:paraId="5F58A08E" w14:textId="77777777" w:rsidTr="00F26E27">
        <w:trPr>
          <w:trHeight w:val="420"/>
        </w:trPr>
        <w:tc>
          <w:tcPr>
            <w:tcW w:w="1036" w:type="dxa"/>
            <w:tcBorders>
              <w:top w:val="single" w:sz="4" w:space="0" w:color="auto"/>
              <w:left w:val="single" w:sz="4" w:space="0" w:color="auto"/>
              <w:bottom w:val="nil"/>
              <w:right w:val="single" w:sz="4" w:space="0" w:color="auto"/>
            </w:tcBorders>
            <w:shd w:val="clear" w:color="auto" w:fill="auto"/>
            <w:vAlign w:val="center"/>
            <w:hideMark/>
          </w:tcPr>
          <w:p w14:paraId="72ACD9B1"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13</w:t>
            </w:r>
          </w:p>
        </w:tc>
        <w:tc>
          <w:tcPr>
            <w:tcW w:w="879" w:type="dxa"/>
            <w:tcBorders>
              <w:top w:val="single" w:sz="4" w:space="0" w:color="auto"/>
              <w:left w:val="nil"/>
              <w:bottom w:val="nil"/>
              <w:right w:val="nil"/>
            </w:tcBorders>
            <w:shd w:val="clear" w:color="auto" w:fill="auto"/>
            <w:vAlign w:val="center"/>
            <w:hideMark/>
          </w:tcPr>
          <w:p w14:paraId="6C2858A7"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 </w:t>
            </w:r>
          </w:p>
        </w:tc>
        <w:tc>
          <w:tcPr>
            <w:tcW w:w="3480" w:type="dxa"/>
            <w:tcBorders>
              <w:top w:val="nil"/>
              <w:left w:val="single" w:sz="4" w:space="0" w:color="auto"/>
              <w:bottom w:val="single" w:sz="4" w:space="0" w:color="auto"/>
              <w:right w:val="single" w:sz="4" w:space="0" w:color="auto"/>
            </w:tcBorders>
            <w:shd w:val="clear" w:color="auto" w:fill="auto"/>
            <w:vAlign w:val="center"/>
            <w:hideMark/>
          </w:tcPr>
          <w:p w14:paraId="62DDFA86" w14:textId="77777777" w:rsidR="00F26E27" w:rsidRDefault="00F26E27">
            <w:pPr>
              <w:rPr>
                <w:rFonts w:ascii="Calibri" w:hAnsi="Calibri" w:cs="Calibri"/>
                <w:color w:val="000000"/>
                <w:sz w:val="20"/>
                <w:szCs w:val="20"/>
              </w:rPr>
            </w:pPr>
            <w:proofErr w:type="spellStart"/>
            <w:r>
              <w:rPr>
                <w:rFonts w:ascii="Calibri" w:hAnsi="Calibri" w:cs="Calibri"/>
                <w:color w:val="000000"/>
                <w:sz w:val="20"/>
                <w:szCs w:val="20"/>
              </w:rPr>
              <w:t>Էվակուատոր</w:t>
            </w:r>
            <w:proofErr w:type="spellEnd"/>
          </w:p>
        </w:tc>
        <w:tc>
          <w:tcPr>
            <w:tcW w:w="1107" w:type="dxa"/>
            <w:tcBorders>
              <w:top w:val="single" w:sz="4" w:space="0" w:color="auto"/>
              <w:left w:val="nil"/>
              <w:bottom w:val="nil"/>
              <w:right w:val="single" w:sz="4" w:space="0" w:color="auto"/>
            </w:tcBorders>
            <w:shd w:val="clear" w:color="auto" w:fill="auto"/>
            <w:vAlign w:val="center"/>
            <w:hideMark/>
          </w:tcPr>
          <w:p w14:paraId="78E0CA42" w14:textId="77777777" w:rsidR="00F26E27" w:rsidRDefault="00F26E27">
            <w:pPr>
              <w:jc w:val="center"/>
              <w:rPr>
                <w:rFonts w:ascii="Calibri" w:hAnsi="Calibri" w:cs="Calibri"/>
                <w:color w:val="000000"/>
                <w:sz w:val="20"/>
                <w:szCs w:val="20"/>
              </w:rPr>
            </w:pPr>
            <w:proofErr w:type="spellStart"/>
            <w:r>
              <w:rPr>
                <w:rFonts w:ascii="Calibri" w:hAnsi="Calibri" w:cs="Calibri"/>
                <w:color w:val="000000"/>
                <w:sz w:val="20"/>
                <w:szCs w:val="20"/>
              </w:rPr>
              <w:t>կմ</w:t>
            </w:r>
            <w:proofErr w:type="spellEnd"/>
          </w:p>
        </w:tc>
        <w:tc>
          <w:tcPr>
            <w:tcW w:w="1641" w:type="dxa"/>
            <w:tcBorders>
              <w:top w:val="single" w:sz="4" w:space="0" w:color="auto"/>
              <w:left w:val="nil"/>
              <w:bottom w:val="nil"/>
              <w:right w:val="nil"/>
            </w:tcBorders>
            <w:shd w:val="clear" w:color="auto" w:fill="auto"/>
            <w:vAlign w:val="center"/>
            <w:hideMark/>
          </w:tcPr>
          <w:p w14:paraId="62BC2F2D"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1.0</w:t>
            </w:r>
          </w:p>
        </w:tc>
        <w:tc>
          <w:tcPr>
            <w:tcW w:w="2159" w:type="dxa"/>
            <w:tcBorders>
              <w:top w:val="nil"/>
              <w:left w:val="single" w:sz="4" w:space="0" w:color="auto"/>
              <w:bottom w:val="single" w:sz="4" w:space="0" w:color="auto"/>
              <w:right w:val="single" w:sz="4" w:space="0" w:color="auto"/>
            </w:tcBorders>
            <w:shd w:val="clear" w:color="auto" w:fill="auto"/>
            <w:noWrap/>
            <w:vAlign w:val="bottom"/>
            <w:hideMark/>
          </w:tcPr>
          <w:p w14:paraId="686AAC15"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100%</w:t>
            </w:r>
          </w:p>
        </w:tc>
      </w:tr>
      <w:tr w:rsidR="00F26E27" w14:paraId="119BB330" w14:textId="77777777" w:rsidTr="00F26E27">
        <w:trPr>
          <w:trHeight w:val="420"/>
        </w:trPr>
        <w:tc>
          <w:tcPr>
            <w:tcW w:w="1036" w:type="dxa"/>
            <w:tcBorders>
              <w:top w:val="single" w:sz="4" w:space="0" w:color="auto"/>
              <w:left w:val="single" w:sz="4" w:space="0" w:color="auto"/>
              <w:bottom w:val="nil"/>
              <w:right w:val="single" w:sz="4" w:space="0" w:color="auto"/>
            </w:tcBorders>
            <w:shd w:val="clear" w:color="auto" w:fill="auto"/>
            <w:vAlign w:val="center"/>
            <w:hideMark/>
          </w:tcPr>
          <w:p w14:paraId="66145C3F"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14</w:t>
            </w:r>
          </w:p>
        </w:tc>
        <w:tc>
          <w:tcPr>
            <w:tcW w:w="879" w:type="dxa"/>
            <w:tcBorders>
              <w:top w:val="single" w:sz="4" w:space="0" w:color="auto"/>
              <w:left w:val="nil"/>
              <w:bottom w:val="nil"/>
              <w:right w:val="nil"/>
            </w:tcBorders>
            <w:shd w:val="clear" w:color="auto" w:fill="auto"/>
            <w:vAlign w:val="center"/>
            <w:hideMark/>
          </w:tcPr>
          <w:p w14:paraId="3623D5F9"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 </w:t>
            </w:r>
          </w:p>
        </w:tc>
        <w:tc>
          <w:tcPr>
            <w:tcW w:w="3480" w:type="dxa"/>
            <w:tcBorders>
              <w:top w:val="nil"/>
              <w:left w:val="single" w:sz="4" w:space="0" w:color="auto"/>
              <w:bottom w:val="single" w:sz="4" w:space="0" w:color="auto"/>
              <w:right w:val="single" w:sz="4" w:space="0" w:color="auto"/>
            </w:tcBorders>
            <w:shd w:val="clear" w:color="auto" w:fill="auto"/>
            <w:vAlign w:val="center"/>
            <w:hideMark/>
          </w:tcPr>
          <w:p w14:paraId="17D47951" w14:textId="77777777" w:rsidR="00F26E27" w:rsidRDefault="00F26E27">
            <w:pPr>
              <w:rPr>
                <w:rFonts w:ascii="Calibri" w:hAnsi="Calibri" w:cs="Calibri"/>
                <w:color w:val="000000"/>
                <w:sz w:val="20"/>
                <w:szCs w:val="20"/>
              </w:rPr>
            </w:pPr>
            <w:proofErr w:type="spellStart"/>
            <w:r>
              <w:rPr>
                <w:rFonts w:ascii="Calibri" w:hAnsi="Calibri" w:cs="Calibri"/>
                <w:color w:val="000000"/>
                <w:sz w:val="20"/>
                <w:szCs w:val="20"/>
              </w:rPr>
              <w:t>Տրակտոր</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քանդող</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բարձող</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հարթեցնող</w:t>
            </w:r>
            <w:proofErr w:type="spellEnd"/>
            <w:r>
              <w:rPr>
                <w:rFonts w:ascii="Calibri" w:hAnsi="Calibri" w:cs="Calibri"/>
                <w:color w:val="000000"/>
                <w:sz w:val="20"/>
                <w:szCs w:val="20"/>
              </w:rPr>
              <w:t>/</w:t>
            </w:r>
          </w:p>
        </w:tc>
        <w:tc>
          <w:tcPr>
            <w:tcW w:w="1107" w:type="dxa"/>
            <w:tcBorders>
              <w:top w:val="single" w:sz="4" w:space="0" w:color="auto"/>
              <w:left w:val="nil"/>
              <w:bottom w:val="nil"/>
              <w:right w:val="single" w:sz="4" w:space="0" w:color="auto"/>
            </w:tcBorders>
            <w:shd w:val="clear" w:color="auto" w:fill="auto"/>
            <w:vAlign w:val="center"/>
            <w:hideMark/>
          </w:tcPr>
          <w:p w14:paraId="4D3ED352" w14:textId="77777777" w:rsidR="00F26E27" w:rsidRDefault="00F26E27">
            <w:pPr>
              <w:jc w:val="center"/>
              <w:rPr>
                <w:rFonts w:ascii="Calibri" w:hAnsi="Calibri" w:cs="Calibri"/>
                <w:color w:val="000000"/>
                <w:sz w:val="20"/>
                <w:szCs w:val="20"/>
              </w:rPr>
            </w:pPr>
            <w:proofErr w:type="spellStart"/>
            <w:r>
              <w:rPr>
                <w:rFonts w:ascii="Calibri" w:hAnsi="Calibri" w:cs="Calibri"/>
                <w:color w:val="000000"/>
                <w:sz w:val="20"/>
                <w:szCs w:val="20"/>
              </w:rPr>
              <w:t>մեք</w:t>
            </w:r>
            <w:proofErr w:type="spellEnd"/>
            <w:r>
              <w:rPr>
                <w:rFonts w:ascii="Calibri" w:hAnsi="Calibri" w:cs="Calibri"/>
                <w:color w:val="000000"/>
                <w:sz w:val="20"/>
                <w:szCs w:val="20"/>
              </w:rPr>
              <w:t>/</w:t>
            </w:r>
            <w:proofErr w:type="spellStart"/>
            <w:r>
              <w:rPr>
                <w:rFonts w:ascii="Calibri" w:hAnsi="Calibri" w:cs="Calibri"/>
                <w:color w:val="000000"/>
                <w:sz w:val="20"/>
                <w:szCs w:val="20"/>
              </w:rPr>
              <w:t>ժամ</w:t>
            </w:r>
            <w:proofErr w:type="spellEnd"/>
          </w:p>
        </w:tc>
        <w:tc>
          <w:tcPr>
            <w:tcW w:w="1641" w:type="dxa"/>
            <w:tcBorders>
              <w:top w:val="single" w:sz="4" w:space="0" w:color="auto"/>
              <w:left w:val="nil"/>
              <w:bottom w:val="nil"/>
              <w:right w:val="nil"/>
            </w:tcBorders>
            <w:shd w:val="clear" w:color="auto" w:fill="auto"/>
            <w:vAlign w:val="center"/>
            <w:hideMark/>
          </w:tcPr>
          <w:p w14:paraId="7E3DC1C8"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16.0</w:t>
            </w:r>
          </w:p>
        </w:tc>
        <w:tc>
          <w:tcPr>
            <w:tcW w:w="2159" w:type="dxa"/>
            <w:tcBorders>
              <w:top w:val="nil"/>
              <w:left w:val="single" w:sz="4" w:space="0" w:color="auto"/>
              <w:bottom w:val="single" w:sz="4" w:space="0" w:color="auto"/>
              <w:right w:val="single" w:sz="4" w:space="0" w:color="auto"/>
            </w:tcBorders>
            <w:shd w:val="clear" w:color="auto" w:fill="auto"/>
            <w:noWrap/>
            <w:vAlign w:val="bottom"/>
            <w:hideMark/>
          </w:tcPr>
          <w:p w14:paraId="2240236C"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100%</w:t>
            </w:r>
          </w:p>
        </w:tc>
      </w:tr>
      <w:tr w:rsidR="00F26E27" w14:paraId="01F49D32" w14:textId="77777777" w:rsidTr="00F26E27">
        <w:trPr>
          <w:trHeight w:val="420"/>
        </w:trPr>
        <w:tc>
          <w:tcPr>
            <w:tcW w:w="1036" w:type="dxa"/>
            <w:tcBorders>
              <w:top w:val="single" w:sz="4" w:space="0" w:color="auto"/>
              <w:left w:val="single" w:sz="4" w:space="0" w:color="auto"/>
              <w:bottom w:val="nil"/>
              <w:right w:val="single" w:sz="4" w:space="0" w:color="auto"/>
            </w:tcBorders>
            <w:shd w:val="clear" w:color="auto" w:fill="auto"/>
            <w:vAlign w:val="center"/>
            <w:hideMark/>
          </w:tcPr>
          <w:p w14:paraId="1D3600D2"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15</w:t>
            </w:r>
          </w:p>
        </w:tc>
        <w:tc>
          <w:tcPr>
            <w:tcW w:w="879" w:type="dxa"/>
            <w:tcBorders>
              <w:top w:val="single" w:sz="4" w:space="0" w:color="auto"/>
              <w:left w:val="nil"/>
              <w:bottom w:val="nil"/>
              <w:right w:val="nil"/>
            </w:tcBorders>
            <w:shd w:val="clear" w:color="auto" w:fill="auto"/>
            <w:vAlign w:val="center"/>
            <w:hideMark/>
          </w:tcPr>
          <w:p w14:paraId="3BCA3D99"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 </w:t>
            </w:r>
          </w:p>
        </w:tc>
        <w:tc>
          <w:tcPr>
            <w:tcW w:w="3480" w:type="dxa"/>
            <w:tcBorders>
              <w:top w:val="nil"/>
              <w:left w:val="single" w:sz="4" w:space="0" w:color="auto"/>
              <w:bottom w:val="single" w:sz="4" w:space="0" w:color="auto"/>
              <w:right w:val="single" w:sz="4" w:space="0" w:color="auto"/>
            </w:tcBorders>
            <w:shd w:val="clear" w:color="auto" w:fill="auto"/>
            <w:vAlign w:val="center"/>
            <w:hideMark/>
          </w:tcPr>
          <w:p w14:paraId="58A9F118" w14:textId="77777777" w:rsidR="00F26E27" w:rsidRDefault="00F26E27">
            <w:pPr>
              <w:rPr>
                <w:rFonts w:ascii="Calibri" w:hAnsi="Calibri" w:cs="Calibri"/>
                <w:color w:val="000000"/>
                <w:sz w:val="20"/>
                <w:szCs w:val="20"/>
              </w:rPr>
            </w:pPr>
            <w:proofErr w:type="spellStart"/>
            <w:r>
              <w:rPr>
                <w:rFonts w:ascii="Calibri" w:hAnsi="Calibri" w:cs="Calibri"/>
                <w:color w:val="000000"/>
                <w:sz w:val="20"/>
                <w:szCs w:val="20"/>
              </w:rPr>
              <w:t>Քաշող</w:t>
            </w:r>
            <w:proofErr w:type="spellEnd"/>
            <w:r>
              <w:rPr>
                <w:rFonts w:ascii="Calibri" w:hAnsi="Calibri" w:cs="Calibri"/>
                <w:color w:val="000000"/>
                <w:sz w:val="20"/>
                <w:szCs w:val="20"/>
              </w:rPr>
              <w:t xml:space="preserve"> և </w:t>
            </w:r>
            <w:proofErr w:type="spellStart"/>
            <w:r>
              <w:rPr>
                <w:rFonts w:ascii="Calibri" w:hAnsi="Calibri" w:cs="Calibri"/>
                <w:color w:val="000000"/>
                <w:sz w:val="20"/>
                <w:szCs w:val="20"/>
              </w:rPr>
              <w:t>բարձր</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ճնշմամբ</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փչող</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մեքենա</w:t>
            </w:r>
            <w:proofErr w:type="spellEnd"/>
            <w:r>
              <w:rPr>
                <w:rFonts w:ascii="Calibri" w:hAnsi="Calibri" w:cs="Calibri"/>
                <w:color w:val="000000"/>
                <w:sz w:val="20"/>
                <w:szCs w:val="20"/>
              </w:rPr>
              <w:t xml:space="preserve"> </w:t>
            </w:r>
          </w:p>
        </w:tc>
        <w:tc>
          <w:tcPr>
            <w:tcW w:w="1107" w:type="dxa"/>
            <w:tcBorders>
              <w:top w:val="single" w:sz="4" w:space="0" w:color="auto"/>
              <w:left w:val="nil"/>
              <w:bottom w:val="nil"/>
              <w:right w:val="single" w:sz="4" w:space="0" w:color="auto"/>
            </w:tcBorders>
            <w:shd w:val="clear" w:color="auto" w:fill="auto"/>
            <w:vAlign w:val="center"/>
            <w:hideMark/>
          </w:tcPr>
          <w:p w14:paraId="0A930FBF" w14:textId="77777777" w:rsidR="00F26E27" w:rsidRDefault="00F26E27">
            <w:pPr>
              <w:jc w:val="center"/>
              <w:rPr>
                <w:rFonts w:ascii="Calibri" w:hAnsi="Calibri" w:cs="Calibri"/>
                <w:color w:val="000000"/>
                <w:sz w:val="20"/>
                <w:szCs w:val="20"/>
              </w:rPr>
            </w:pPr>
            <w:r>
              <w:rPr>
                <w:rFonts w:ascii="Calibri" w:hAnsi="Calibri" w:cs="Calibri"/>
                <w:color w:val="000000"/>
                <w:sz w:val="20"/>
                <w:szCs w:val="20"/>
              </w:rPr>
              <w:t xml:space="preserve">1 </w:t>
            </w:r>
            <w:proofErr w:type="spellStart"/>
            <w:r>
              <w:rPr>
                <w:rFonts w:ascii="Calibri" w:hAnsi="Calibri" w:cs="Calibri"/>
                <w:color w:val="000000"/>
                <w:sz w:val="20"/>
                <w:szCs w:val="20"/>
              </w:rPr>
              <w:t>անգամ</w:t>
            </w:r>
            <w:proofErr w:type="spellEnd"/>
          </w:p>
        </w:tc>
        <w:tc>
          <w:tcPr>
            <w:tcW w:w="1641" w:type="dxa"/>
            <w:tcBorders>
              <w:top w:val="single" w:sz="4" w:space="0" w:color="auto"/>
              <w:left w:val="nil"/>
              <w:bottom w:val="nil"/>
              <w:right w:val="nil"/>
            </w:tcBorders>
            <w:shd w:val="clear" w:color="auto" w:fill="auto"/>
            <w:vAlign w:val="center"/>
            <w:hideMark/>
          </w:tcPr>
          <w:p w14:paraId="46CFC6B0"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30.0</w:t>
            </w:r>
          </w:p>
        </w:tc>
        <w:tc>
          <w:tcPr>
            <w:tcW w:w="2159" w:type="dxa"/>
            <w:tcBorders>
              <w:top w:val="nil"/>
              <w:left w:val="single" w:sz="4" w:space="0" w:color="auto"/>
              <w:bottom w:val="single" w:sz="4" w:space="0" w:color="auto"/>
              <w:right w:val="single" w:sz="4" w:space="0" w:color="auto"/>
            </w:tcBorders>
            <w:shd w:val="clear" w:color="auto" w:fill="auto"/>
            <w:noWrap/>
            <w:vAlign w:val="bottom"/>
            <w:hideMark/>
          </w:tcPr>
          <w:p w14:paraId="2C061F89"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100%</w:t>
            </w:r>
          </w:p>
        </w:tc>
      </w:tr>
      <w:tr w:rsidR="00F26E27" w14:paraId="37A03919" w14:textId="77777777" w:rsidTr="00F26E27">
        <w:trPr>
          <w:trHeight w:val="420"/>
        </w:trPr>
        <w:tc>
          <w:tcPr>
            <w:tcW w:w="1036" w:type="dxa"/>
            <w:tcBorders>
              <w:top w:val="single" w:sz="4" w:space="0" w:color="auto"/>
              <w:left w:val="single" w:sz="4" w:space="0" w:color="auto"/>
              <w:bottom w:val="nil"/>
              <w:right w:val="single" w:sz="4" w:space="0" w:color="auto"/>
            </w:tcBorders>
            <w:shd w:val="clear" w:color="auto" w:fill="auto"/>
            <w:vAlign w:val="center"/>
            <w:hideMark/>
          </w:tcPr>
          <w:p w14:paraId="203F3326"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16</w:t>
            </w:r>
          </w:p>
        </w:tc>
        <w:tc>
          <w:tcPr>
            <w:tcW w:w="879" w:type="dxa"/>
            <w:tcBorders>
              <w:top w:val="single" w:sz="4" w:space="0" w:color="auto"/>
              <w:left w:val="nil"/>
              <w:bottom w:val="nil"/>
              <w:right w:val="nil"/>
            </w:tcBorders>
            <w:shd w:val="clear" w:color="auto" w:fill="auto"/>
            <w:vAlign w:val="center"/>
            <w:hideMark/>
          </w:tcPr>
          <w:p w14:paraId="339A0430"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 </w:t>
            </w:r>
          </w:p>
        </w:tc>
        <w:tc>
          <w:tcPr>
            <w:tcW w:w="3480" w:type="dxa"/>
            <w:tcBorders>
              <w:top w:val="nil"/>
              <w:left w:val="single" w:sz="4" w:space="0" w:color="auto"/>
              <w:bottom w:val="single" w:sz="4" w:space="0" w:color="auto"/>
              <w:right w:val="single" w:sz="4" w:space="0" w:color="auto"/>
            </w:tcBorders>
            <w:shd w:val="clear" w:color="auto" w:fill="auto"/>
            <w:vAlign w:val="center"/>
            <w:hideMark/>
          </w:tcPr>
          <w:p w14:paraId="369F6594" w14:textId="77777777" w:rsidR="00F26E27" w:rsidRDefault="00F26E27">
            <w:pPr>
              <w:rPr>
                <w:rFonts w:ascii="Calibri" w:hAnsi="Calibri" w:cs="Calibri"/>
                <w:color w:val="000000"/>
                <w:sz w:val="20"/>
                <w:szCs w:val="20"/>
              </w:rPr>
            </w:pPr>
            <w:proofErr w:type="spellStart"/>
            <w:r>
              <w:rPr>
                <w:rFonts w:ascii="Calibri" w:hAnsi="Calibri" w:cs="Calibri"/>
                <w:color w:val="000000"/>
                <w:sz w:val="20"/>
                <w:szCs w:val="20"/>
              </w:rPr>
              <w:t>Սանտեխնիկի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ծառայություններ</w:t>
            </w:r>
            <w:proofErr w:type="spellEnd"/>
          </w:p>
        </w:tc>
        <w:tc>
          <w:tcPr>
            <w:tcW w:w="1107" w:type="dxa"/>
            <w:tcBorders>
              <w:top w:val="single" w:sz="4" w:space="0" w:color="auto"/>
              <w:left w:val="nil"/>
              <w:bottom w:val="nil"/>
              <w:right w:val="single" w:sz="4" w:space="0" w:color="auto"/>
            </w:tcBorders>
            <w:shd w:val="clear" w:color="auto" w:fill="auto"/>
            <w:vAlign w:val="center"/>
            <w:hideMark/>
          </w:tcPr>
          <w:p w14:paraId="1C08A4D3" w14:textId="77777777" w:rsidR="00F26E27" w:rsidRDefault="00F26E27">
            <w:pPr>
              <w:jc w:val="center"/>
              <w:rPr>
                <w:rFonts w:ascii="Calibri" w:hAnsi="Calibri" w:cs="Calibri"/>
                <w:color w:val="000000"/>
                <w:sz w:val="20"/>
                <w:szCs w:val="20"/>
              </w:rPr>
            </w:pPr>
            <w:proofErr w:type="spellStart"/>
            <w:r>
              <w:rPr>
                <w:rFonts w:ascii="Calibri" w:hAnsi="Calibri" w:cs="Calibri"/>
                <w:color w:val="000000"/>
                <w:sz w:val="20"/>
                <w:szCs w:val="20"/>
              </w:rPr>
              <w:t>աշխ</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օր</w:t>
            </w:r>
            <w:proofErr w:type="spellEnd"/>
          </w:p>
        </w:tc>
        <w:tc>
          <w:tcPr>
            <w:tcW w:w="1641" w:type="dxa"/>
            <w:tcBorders>
              <w:top w:val="single" w:sz="4" w:space="0" w:color="auto"/>
              <w:left w:val="nil"/>
              <w:bottom w:val="nil"/>
              <w:right w:val="nil"/>
            </w:tcBorders>
            <w:shd w:val="clear" w:color="auto" w:fill="auto"/>
            <w:vAlign w:val="center"/>
            <w:hideMark/>
          </w:tcPr>
          <w:p w14:paraId="12A80620"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20.0</w:t>
            </w:r>
          </w:p>
        </w:tc>
        <w:tc>
          <w:tcPr>
            <w:tcW w:w="2159" w:type="dxa"/>
            <w:tcBorders>
              <w:top w:val="nil"/>
              <w:left w:val="single" w:sz="4" w:space="0" w:color="auto"/>
              <w:bottom w:val="single" w:sz="4" w:space="0" w:color="auto"/>
              <w:right w:val="single" w:sz="4" w:space="0" w:color="auto"/>
            </w:tcBorders>
            <w:shd w:val="clear" w:color="auto" w:fill="auto"/>
            <w:noWrap/>
            <w:vAlign w:val="bottom"/>
            <w:hideMark/>
          </w:tcPr>
          <w:p w14:paraId="52FFBA70"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100%</w:t>
            </w:r>
          </w:p>
        </w:tc>
      </w:tr>
      <w:tr w:rsidR="00F26E27" w14:paraId="1F8659CB" w14:textId="77777777" w:rsidTr="00F26E27">
        <w:trPr>
          <w:trHeight w:val="330"/>
        </w:trPr>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BB48D4"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 </w:t>
            </w:r>
          </w:p>
        </w:tc>
        <w:tc>
          <w:tcPr>
            <w:tcW w:w="879" w:type="dxa"/>
            <w:tcBorders>
              <w:top w:val="single" w:sz="4" w:space="0" w:color="auto"/>
              <w:left w:val="nil"/>
              <w:bottom w:val="single" w:sz="4" w:space="0" w:color="auto"/>
              <w:right w:val="single" w:sz="4" w:space="0" w:color="auto"/>
            </w:tcBorders>
            <w:shd w:val="clear" w:color="auto" w:fill="auto"/>
            <w:vAlign w:val="center"/>
            <w:hideMark/>
          </w:tcPr>
          <w:p w14:paraId="63E5B133"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 </w:t>
            </w:r>
          </w:p>
        </w:tc>
        <w:tc>
          <w:tcPr>
            <w:tcW w:w="3480" w:type="dxa"/>
            <w:tcBorders>
              <w:top w:val="nil"/>
              <w:left w:val="nil"/>
              <w:bottom w:val="single" w:sz="4" w:space="0" w:color="auto"/>
              <w:right w:val="single" w:sz="4" w:space="0" w:color="auto"/>
            </w:tcBorders>
            <w:shd w:val="clear" w:color="auto" w:fill="auto"/>
            <w:vAlign w:val="center"/>
            <w:hideMark/>
          </w:tcPr>
          <w:p w14:paraId="7DCBD69A" w14:textId="77777777" w:rsidR="00F26E27" w:rsidRDefault="00F26E27">
            <w:pPr>
              <w:rPr>
                <w:rFonts w:ascii="Calibri" w:hAnsi="Calibri" w:cs="Calibri"/>
                <w:color w:val="000000"/>
                <w:sz w:val="20"/>
                <w:szCs w:val="20"/>
              </w:rPr>
            </w:pPr>
            <w:proofErr w:type="spellStart"/>
            <w:r>
              <w:rPr>
                <w:rFonts w:ascii="Calibri" w:hAnsi="Calibri" w:cs="Calibri"/>
                <w:color w:val="000000"/>
                <w:sz w:val="20"/>
                <w:szCs w:val="20"/>
              </w:rPr>
              <w:t>Ընդամենը</w:t>
            </w:r>
            <w:proofErr w:type="spellEnd"/>
          </w:p>
        </w:tc>
        <w:tc>
          <w:tcPr>
            <w:tcW w:w="1107" w:type="dxa"/>
            <w:tcBorders>
              <w:top w:val="single" w:sz="4" w:space="0" w:color="auto"/>
              <w:left w:val="nil"/>
              <w:bottom w:val="single" w:sz="4" w:space="0" w:color="auto"/>
              <w:right w:val="single" w:sz="4" w:space="0" w:color="auto"/>
            </w:tcBorders>
            <w:shd w:val="clear" w:color="auto" w:fill="auto"/>
            <w:vAlign w:val="center"/>
            <w:hideMark/>
          </w:tcPr>
          <w:p w14:paraId="0FF4D36D" w14:textId="77777777" w:rsidR="00F26E27" w:rsidRDefault="00F26E27">
            <w:pPr>
              <w:jc w:val="center"/>
              <w:rPr>
                <w:rFonts w:ascii="Calibri" w:hAnsi="Calibri" w:cs="Calibri"/>
                <w:color w:val="000000"/>
                <w:sz w:val="20"/>
                <w:szCs w:val="20"/>
              </w:rPr>
            </w:pPr>
            <w:r>
              <w:rPr>
                <w:rFonts w:ascii="Calibri" w:hAnsi="Calibri" w:cs="Calibri"/>
                <w:color w:val="000000"/>
                <w:sz w:val="20"/>
                <w:szCs w:val="20"/>
              </w:rPr>
              <w:t> </w:t>
            </w:r>
          </w:p>
        </w:tc>
        <w:tc>
          <w:tcPr>
            <w:tcW w:w="1641" w:type="dxa"/>
            <w:tcBorders>
              <w:top w:val="single" w:sz="4" w:space="0" w:color="auto"/>
              <w:left w:val="nil"/>
              <w:bottom w:val="nil"/>
              <w:right w:val="nil"/>
            </w:tcBorders>
            <w:shd w:val="clear" w:color="auto" w:fill="auto"/>
            <w:vAlign w:val="center"/>
            <w:hideMark/>
          </w:tcPr>
          <w:p w14:paraId="3E5FAB47" w14:textId="77777777" w:rsidR="00F26E27" w:rsidRDefault="00F26E27">
            <w:pPr>
              <w:jc w:val="center"/>
              <w:rPr>
                <w:rFonts w:ascii="Calibri" w:hAnsi="Calibri" w:cs="Calibri"/>
                <w:b/>
                <w:bCs/>
                <w:color w:val="000000"/>
                <w:sz w:val="22"/>
                <w:szCs w:val="22"/>
              </w:rPr>
            </w:pPr>
            <w:r>
              <w:rPr>
                <w:rFonts w:ascii="Calibri" w:hAnsi="Calibri" w:cs="Calibri"/>
                <w:b/>
                <w:bCs/>
                <w:color w:val="000000"/>
                <w:sz w:val="22"/>
                <w:szCs w:val="22"/>
              </w:rPr>
              <w:t>175.94</w:t>
            </w:r>
          </w:p>
        </w:tc>
        <w:tc>
          <w:tcPr>
            <w:tcW w:w="2159" w:type="dxa"/>
            <w:tcBorders>
              <w:top w:val="nil"/>
              <w:left w:val="single" w:sz="4" w:space="0" w:color="auto"/>
              <w:bottom w:val="single" w:sz="4" w:space="0" w:color="auto"/>
              <w:right w:val="single" w:sz="4" w:space="0" w:color="auto"/>
            </w:tcBorders>
            <w:shd w:val="clear" w:color="auto" w:fill="auto"/>
            <w:noWrap/>
            <w:vAlign w:val="bottom"/>
            <w:hideMark/>
          </w:tcPr>
          <w:p w14:paraId="773AA2D9"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100%</w:t>
            </w:r>
          </w:p>
        </w:tc>
      </w:tr>
      <w:tr w:rsidR="00F26E27" w14:paraId="4AD15E9D" w14:textId="77777777" w:rsidTr="00F26E27">
        <w:trPr>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02F7713"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 </w:t>
            </w:r>
          </w:p>
        </w:tc>
        <w:tc>
          <w:tcPr>
            <w:tcW w:w="879" w:type="dxa"/>
            <w:tcBorders>
              <w:top w:val="nil"/>
              <w:left w:val="nil"/>
              <w:bottom w:val="single" w:sz="4" w:space="0" w:color="auto"/>
              <w:right w:val="single" w:sz="4" w:space="0" w:color="auto"/>
            </w:tcBorders>
            <w:shd w:val="clear" w:color="auto" w:fill="auto"/>
            <w:vAlign w:val="center"/>
            <w:hideMark/>
          </w:tcPr>
          <w:p w14:paraId="37F7BB77"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 </w:t>
            </w:r>
          </w:p>
        </w:tc>
        <w:tc>
          <w:tcPr>
            <w:tcW w:w="3480" w:type="dxa"/>
            <w:tcBorders>
              <w:top w:val="nil"/>
              <w:left w:val="nil"/>
              <w:bottom w:val="single" w:sz="4" w:space="0" w:color="auto"/>
              <w:right w:val="single" w:sz="4" w:space="0" w:color="auto"/>
            </w:tcBorders>
            <w:shd w:val="clear" w:color="auto" w:fill="auto"/>
            <w:vAlign w:val="center"/>
            <w:hideMark/>
          </w:tcPr>
          <w:p w14:paraId="35DF9A7A" w14:textId="77777777" w:rsidR="00F26E27" w:rsidRDefault="00F26E27">
            <w:pPr>
              <w:rPr>
                <w:rFonts w:ascii="Calibri" w:hAnsi="Calibri" w:cs="Calibri"/>
                <w:color w:val="000000"/>
                <w:sz w:val="20"/>
                <w:szCs w:val="20"/>
              </w:rPr>
            </w:pPr>
            <w:r>
              <w:rPr>
                <w:rFonts w:ascii="Calibri" w:hAnsi="Calibri" w:cs="Calibri"/>
                <w:color w:val="000000"/>
                <w:sz w:val="20"/>
                <w:szCs w:val="20"/>
              </w:rPr>
              <w:t>ԱԱՀ 20%</w:t>
            </w:r>
          </w:p>
        </w:tc>
        <w:tc>
          <w:tcPr>
            <w:tcW w:w="1107" w:type="dxa"/>
            <w:tcBorders>
              <w:top w:val="nil"/>
              <w:left w:val="nil"/>
              <w:bottom w:val="single" w:sz="4" w:space="0" w:color="auto"/>
              <w:right w:val="single" w:sz="4" w:space="0" w:color="auto"/>
            </w:tcBorders>
            <w:shd w:val="clear" w:color="auto" w:fill="auto"/>
            <w:vAlign w:val="center"/>
            <w:hideMark/>
          </w:tcPr>
          <w:p w14:paraId="5E35FECE" w14:textId="77777777" w:rsidR="00F26E27" w:rsidRDefault="00F26E27">
            <w:pPr>
              <w:jc w:val="center"/>
              <w:rPr>
                <w:rFonts w:ascii="Calibri" w:hAnsi="Calibri" w:cs="Calibri"/>
                <w:color w:val="000000"/>
                <w:sz w:val="20"/>
                <w:szCs w:val="20"/>
              </w:rPr>
            </w:pPr>
            <w:r>
              <w:rPr>
                <w:rFonts w:ascii="Calibri" w:hAnsi="Calibri" w:cs="Calibri"/>
                <w:color w:val="000000"/>
                <w:sz w:val="20"/>
                <w:szCs w:val="20"/>
              </w:rPr>
              <w:t> </w:t>
            </w:r>
          </w:p>
        </w:tc>
        <w:tc>
          <w:tcPr>
            <w:tcW w:w="1641" w:type="dxa"/>
            <w:tcBorders>
              <w:top w:val="single" w:sz="4" w:space="0" w:color="auto"/>
              <w:left w:val="nil"/>
              <w:bottom w:val="single" w:sz="4" w:space="0" w:color="auto"/>
              <w:right w:val="nil"/>
            </w:tcBorders>
            <w:shd w:val="clear" w:color="auto" w:fill="auto"/>
            <w:vAlign w:val="center"/>
            <w:hideMark/>
          </w:tcPr>
          <w:p w14:paraId="587CFF6C" w14:textId="77777777" w:rsidR="00F26E27" w:rsidRDefault="00F26E27">
            <w:pPr>
              <w:jc w:val="center"/>
              <w:rPr>
                <w:rFonts w:ascii="Calibri" w:hAnsi="Calibri" w:cs="Calibri"/>
                <w:b/>
                <w:bCs/>
                <w:color w:val="000000"/>
                <w:sz w:val="22"/>
                <w:szCs w:val="22"/>
              </w:rPr>
            </w:pPr>
            <w:r>
              <w:rPr>
                <w:rFonts w:ascii="Calibri" w:hAnsi="Calibri" w:cs="Calibri"/>
                <w:b/>
                <w:bCs/>
                <w:color w:val="000000"/>
                <w:sz w:val="22"/>
                <w:szCs w:val="22"/>
              </w:rPr>
              <w:t>35.188</w:t>
            </w:r>
          </w:p>
        </w:tc>
        <w:tc>
          <w:tcPr>
            <w:tcW w:w="2159" w:type="dxa"/>
            <w:tcBorders>
              <w:top w:val="nil"/>
              <w:left w:val="single" w:sz="4" w:space="0" w:color="auto"/>
              <w:bottom w:val="single" w:sz="4" w:space="0" w:color="auto"/>
              <w:right w:val="single" w:sz="4" w:space="0" w:color="auto"/>
            </w:tcBorders>
            <w:shd w:val="clear" w:color="auto" w:fill="auto"/>
            <w:noWrap/>
            <w:vAlign w:val="bottom"/>
            <w:hideMark/>
          </w:tcPr>
          <w:p w14:paraId="4E5FC33A"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100%</w:t>
            </w:r>
          </w:p>
        </w:tc>
      </w:tr>
      <w:tr w:rsidR="00F26E27" w14:paraId="6768CDCB" w14:textId="77777777" w:rsidTr="00F26E27">
        <w:trPr>
          <w:trHeight w:val="300"/>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D277F01"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 </w:t>
            </w:r>
          </w:p>
        </w:tc>
        <w:tc>
          <w:tcPr>
            <w:tcW w:w="879" w:type="dxa"/>
            <w:tcBorders>
              <w:top w:val="nil"/>
              <w:left w:val="nil"/>
              <w:bottom w:val="single" w:sz="4" w:space="0" w:color="auto"/>
              <w:right w:val="single" w:sz="4" w:space="0" w:color="auto"/>
            </w:tcBorders>
            <w:shd w:val="clear" w:color="auto" w:fill="auto"/>
            <w:vAlign w:val="center"/>
            <w:hideMark/>
          </w:tcPr>
          <w:p w14:paraId="4F403EA0"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 </w:t>
            </w:r>
          </w:p>
        </w:tc>
        <w:tc>
          <w:tcPr>
            <w:tcW w:w="3480" w:type="dxa"/>
            <w:tcBorders>
              <w:top w:val="nil"/>
              <w:left w:val="nil"/>
              <w:bottom w:val="single" w:sz="4" w:space="0" w:color="auto"/>
              <w:right w:val="single" w:sz="4" w:space="0" w:color="auto"/>
            </w:tcBorders>
            <w:shd w:val="clear" w:color="auto" w:fill="auto"/>
            <w:vAlign w:val="center"/>
            <w:hideMark/>
          </w:tcPr>
          <w:p w14:paraId="6EAF643A" w14:textId="77777777" w:rsidR="00F26E27" w:rsidRDefault="00F26E27">
            <w:pPr>
              <w:rPr>
                <w:rFonts w:ascii="Calibri" w:hAnsi="Calibri" w:cs="Calibri"/>
                <w:b/>
                <w:bCs/>
                <w:color w:val="000000"/>
                <w:sz w:val="22"/>
                <w:szCs w:val="22"/>
              </w:rPr>
            </w:pPr>
            <w:proofErr w:type="spellStart"/>
            <w:r>
              <w:rPr>
                <w:rFonts w:ascii="Calibri" w:hAnsi="Calibri" w:cs="Calibri"/>
                <w:b/>
                <w:bCs/>
                <w:color w:val="000000"/>
                <w:sz w:val="22"/>
                <w:szCs w:val="22"/>
              </w:rPr>
              <w:t>Ընդամենը</w:t>
            </w:r>
            <w:proofErr w:type="spellEnd"/>
          </w:p>
        </w:tc>
        <w:tc>
          <w:tcPr>
            <w:tcW w:w="1107" w:type="dxa"/>
            <w:tcBorders>
              <w:top w:val="nil"/>
              <w:left w:val="nil"/>
              <w:bottom w:val="single" w:sz="4" w:space="0" w:color="auto"/>
              <w:right w:val="single" w:sz="4" w:space="0" w:color="auto"/>
            </w:tcBorders>
            <w:shd w:val="clear" w:color="auto" w:fill="auto"/>
            <w:vAlign w:val="center"/>
            <w:hideMark/>
          </w:tcPr>
          <w:p w14:paraId="59A4F8AF" w14:textId="77777777" w:rsidR="00F26E27" w:rsidRDefault="00F26E27">
            <w:pPr>
              <w:jc w:val="center"/>
              <w:rPr>
                <w:rFonts w:ascii="Calibri" w:hAnsi="Calibri" w:cs="Calibri"/>
                <w:b/>
                <w:bCs/>
                <w:color w:val="000000"/>
                <w:sz w:val="22"/>
                <w:szCs w:val="22"/>
              </w:rPr>
            </w:pPr>
            <w:r>
              <w:rPr>
                <w:rFonts w:ascii="Calibri" w:hAnsi="Calibri" w:cs="Calibri"/>
                <w:b/>
                <w:bCs/>
                <w:color w:val="000000"/>
                <w:sz w:val="22"/>
                <w:szCs w:val="22"/>
              </w:rPr>
              <w:t> </w:t>
            </w:r>
          </w:p>
        </w:tc>
        <w:tc>
          <w:tcPr>
            <w:tcW w:w="1641" w:type="dxa"/>
            <w:tcBorders>
              <w:top w:val="nil"/>
              <w:left w:val="nil"/>
              <w:bottom w:val="single" w:sz="4" w:space="0" w:color="auto"/>
              <w:right w:val="nil"/>
            </w:tcBorders>
            <w:shd w:val="clear" w:color="auto" w:fill="auto"/>
            <w:vAlign w:val="center"/>
            <w:hideMark/>
          </w:tcPr>
          <w:p w14:paraId="28E535E8" w14:textId="77777777" w:rsidR="00F26E27" w:rsidRDefault="00F26E27">
            <w:pPr>
              <w:jc w:val="center"/>
              <w:rPr>
                <w:rFonts w:ascii="Calibri" w:hAnsi="Calibri" w:cs="Calibri"/>
                <w:b/>
                <w:bCs/>
                <w:color w:val="000000"/>
                <w:sz w:val="22"/>
                <w:szCs w:val="22"/>
              </w:rPr>
            </w:pPr>
            <w:r>
              <w:rPr>
                <w:rFonts w:ascii="Calibri" w:hAnsi="Calibri" w:cs="Calibri"/>
                <w:b/>
                <w:bCs/>
                <w:color w:val="000000"/>
                <w:sz w:val="22"/>
                <w:szCs w:val="22"/>
              </w:rPr>
              <w:t>211.128</w:t>
            </w:r>
          </w:p>
        </w:tc>
        <w:tc>
          <w:tcPr>
            <w:tcW w:w="2159" w:type="dxa"/>
            <w:tcBorders>
              <w:top w:val="nil"/>
              <w:left w:val="single" w:sz="4" w:space="0" w:color="auto"/>
              <w:bottom w:val="single" w:sz="4" w:space="0" w:color="auto"/>
              <w:right w:val="single" w:sz="4" w:space="0" w:color="auto"/>
            </w:tcBorders>
            <w:shd w:val="clear" w:color="auto" w:fill="auto"/>
            <w:noWrap/>
            <w:vAlign w:val="bottom"/>
            <w:hideMark/>
          </w:tcPr>
          <w:p w14:paraId="7C51C112" w14:textId="77777777" w:rsidR="00F26E27" w:rsidRDefault="00F26E27">
            <w:pPr>
              <w:jc w:val="center"/>
              <w:rPr>
                <w:rFonts w:ascii="Calibri" w:hAnsi="Calibri" w:cs="Calibri"/>
                <w:color w:val="000000"/>
                <w:sz w:val="22"/>
                <w:szCs w:val="22"/>
              </w:rPr>
            </w:pPr>
            <w:r>
              <w:rPr>
                <w:rFonts w:ascii="Calibri" w:hAnsi="Calibri" w:cs="Calibri"/>
                <w:color w:val="000000"/>
                <w:sz w:val="22"/>
                <w:szCs w:val="22"/>
              </w:rPr>
              <w:t> </w:t>
            </w:r>
          </w:p>
        </w:tc>
      </w:tr>
    </w:tbl>
    <w:p w14:paraId="1B3F4948" w14:textId="77777777" w:rsidR="00AF58A0" w:rsidRPr="00AF58A0" w:rsidRDefault="00AF58A0" w:rsidP="00AF58A0">
      <w:pPr>
        <w:jc w:val="center"/>
        <w:rPr>
          <w:rFonts w:ascii="Sylfaen" w:hAnsi="Sylfaen" w:cs="Sylfaen"/>
          <w:b/>
          <w:bCs/>
          <w:iCs/>
          <w:sz w:val="20"/>
          <w:szCs w:val="20"/>
          <w:lang w:val="hy-AM"/>
        </w:rPr>
      </w:pPr>
    </w:p>
    <w:p w14:paraId="40F24D50" w14:textId="026C937F" w:rsidR="00D50832" w:rsidRPr="00F26E27" w:rsidRDefault="00F26E27" w:rsidP="00E26C98">
      <w:pPr>
        <w:jc w:val="both"/>
        <w:rPr>
          <w:rFonts w:ascii="GHEA Grapalat" w:hAnsi="GHEA Grapalat" w:cs="Sylfaen"/>
          <w:sz w:val="20"/>
          <w:szCs w:val="20"/>
          <w:lang w:val="hy-AM"/>
        </w:rPr>
      </w:pPr>
      <w:r w:rsidRPr="00F26E27">
        <w:rPr>
          <w:rFonts w:ascii="GHEA Grapalat" w:hAnsi="GHEA Grapalat" w:cs="Sylfaen"/>
          <w:sz w:val="20"/>
          <w:szCs w:val="20"/>
          <w:lang w:val="hy-AM"/>
        </w:rPr>
        <w:t>Հայտերի գնահատումը ըստ միավորի առավելագույն գնի սունյակի հանրագումարի</w:t>
      </w:r>
    </w:p>
    <w:p w14:paraId="67782325" w14:textId="4F562C73" w:rsidR="00F26E27" w:rsidRPr="00F26E27" w:rsidRDefault="00F26E27" w:rsidP="00E26C98">
      <w:pPr>
        <w:jc w:val="both"/>
        <w:rPr>
          <w:rFonts w:ascii="GHEA Grapalat" w:hAnsi="GHEA Grapalat" w:cs="Sylfaen"/>
          <w:sz w:val="20"/>
          <w:szCs w:val="20"/>
          <w:lang w:val="hy-AM"/>
        </w:rPr>
      </w:pPr>
      <w:r w:rsidRPr="00F26E27">
        <w:rPr>
          <w:rFonts w:ascii="GHEA Grapalat" w:hAnsi="GHEA Grapalat" w:cs="Sylfaen"/>
          <w:sz w:val="20"/>
          <w:szCs w:val="20"/>
          <w:lang w:val="hy-AM"/>
        </w:rPr>
        <w:t>Պատվիրատուն կարող է պահանջել վերը նշված բոլոր ծառայությունների մատուցում մինչև 12000000 դրամի չափով</w:t>
      </w:r>
    </w:p>
    <w:p w14:paraId="27D37D67" w14:textId="5C3C8765" w:rsidR="00F26E27" w:rsidRPr="00F26E27" w:rsidRDefault="00F26E27" w:rsidP="00E26C98">
      <w:pPr>
        <w:jc w:val="both"/>
        <w:rPr>
          <w:rFonts w:ascii="GHEA Grapalat" w:hAnsi="GHEA Grapalat" w:cs="Sylfaen"/>
          <w:sz w:val="20"/>
          <w:szCs w:val="20"/>
          <w:lang w:val="hy-AM"/>
        </w:rPr>
      </w:pPr>
      <w:r w:rsidRPr="00F26E27">
        <w:rPr>
          <w:rFonts w:ascii="GHEA Grapalat" w:hAnsi="GHEA Grapalat" w:cs="Sylfaen"/>
          <w:sz w:val="20"/>
          <w:szCs w:val="20"/>
          <w:lang w:val="hy-AM"/>
        </w:rPr>
        <w:t>Ծառայությունների մատուցման հասցեն՝ ք. Երևան, Արաբկիր վարչական շրջան</w:t>
      </w:r>
    </w:p>
    <w:p w14:paraId="6FBF5FC2" w14:textId="2361851F" w:rsidR="00F26E27" w:rsidRPr="00F26E27" w:rsidRDefault="00F26E27" w:rsidP="00E26C98">
      <w:pPr>
        <w:jc w:val="both"/>
        <w:rPr>
          <w:rFonts w:ascii="GHEA Grapalat" w:hAnsi="GHEA Grapalat" w:cs="Sylfaen"/>
          <w:sz w:val="20"/>
          <w:szCs w:val="20"/>
          <w:lang w:val="hy-AM"/>
        </w:rPr>
      </w:pPr>
      <w:r w:rsidRPr="00F26E27">
        <w:rPr>
          <w:rFonts w:ascii="GHEA Grapalat" w:hAnsi="GHEA Grapalat" w:cs="Sylfaen"/>
          <w:sz w:val="20"/>
          <w:szCs w:val="20"/>
          <w:lang w:val="hy-AM"/>
        </w:rPr>
        <w:t xml:space="preserve">Ծառայությունների մատուցման ժամկետը՝ պայմանագիրը ուժի մեջ մտնելու օրվանից մինչև </w:t>
      </w:r>
      <w:r w:rsidR="00A23ECF">
        <w:rPr>
          <w:rFonts w:ascii="GHEA Grapalat" w:hAnsi="GHEA Grapalat" w:cs="Sylfaen"/>
          <w:sz w:val="20"/>
          <w:szCs w:val="20"/>
          <w:lang w:val="hy-AM"/>
        </w:rPr>
        <w:t>60-րդ օրացուցային օրը ներառյալ</w:t>
      </w:r>
      <w:r w:rsidRPr="00F26E27">
        <w:rPr>
          <w:rFonts w:ascii="GHEA Grapalat" w:hAnsi="GHEA Grapalat" w:cs="Sylfaen"/>
          <w:sz w:val="20"/>
          <w:szCs w:val="20"/>
          <w:lang w:val="hy-AM"/>
        </w:rPr>
        <w:t>, Պատվիրատուի կողմից տրվող պատվերների հիման վրա:</w:t>
      </w:r>
    </w:p>
    <w:p w14:paraId="3CCD97C1" w14:textId="77777777" w:rsidR="00F26E27" w:rsidRPr="00F26E27" w:rsidRDefault="00F26E27" w:rsidP="00E26C98">
      <w:pPr>
        <w:jc w:val="both"/>
        <w:rPr>
          <w:rFonts w:ascii="GHEA Grapalat" w:hAnsi="GHEA Grapalat" w:cs="Sylfaen"/>
          <w:sz w:val="20"/>
          <w:szCs w:val="20"/>
          <w:lang w:val="hy-AM"/>
        </w:rPr>
      </w:pPr>
    </w:p>
    <w:p w14:paraId="21CC162D" w14:textId="77777777" w:rsidR="00F26E27" w:rsidRDefault="00F26E27" w:rsidP="00E26C98">
      <w:pPr>
        <w:jc w:val="both"/>
        <w:rPr>
          <w:rFonts w:ascii="Sylfaen" w:hAnsi="Sylfaen" w:cs="Sylfaen"/>
          <w:sz w:val="20"/>
          <w:szCs w:val="20"/>
          <w:lang w:val="hy-AM"/>
        </w:rPr>
      </w:pPr>
    </w:p>
    <w:p w14:paraId="23B61C02" w14:textId="77777777" w:rsidR="007678FA" w:rsidRPr="00E26C98" w:rsidRDefault="007678FA" w:rsidP="007678FA">
      <w:pPr>
        <w:jc w:val="both"/>
        <w:rPr>
          <w:rFonts w:ascii="GHEA Grapalat" w:hAnsi="GHEA Grapalat"/>
          <w:sz w:val="20"/>
          <w:lang w:val="hy-AM"/>
        </w:rPr>
      </w:pPr>
      <w:r w:rsidRPr="00E26C98">
        <w:rPr>
          <w:rFonts w:ascii="GHEA Grapalat" w:hAnsi="GHEA Grapalat"/>
          <w:sz w:val="20"/>
          <w:lang w:val="hy-AM"/>
        </w:rPr>
        <w:t xml:space="preserve"> </w:t>
      </w:r>
      <w:r w:rsidRPr="00F566BF">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14:paraId="1C5D4814" w14:textId="2357A1E1" w:rsidR="007678FA" w:rsidRPr="00E26C98" w:rsidRDefault="007678FA" w:rsidP="007678FA">
      <w:pPr>
        <w:jc w:val="both"/>
        <w:rPr>
          <w:rFonts w:ascii="GHEA Grapalat" w:hAnsi="GHEA Grapalat"/>
          <w:i/>
          <w:sz w:val="20"/>
          <w:lang w:val="hy-AM"/>
        </w:rPr>
      </w:pPr>
      <w:r w:rsidRPr="00E26C98">
        <w:rPr>
          <w:rFonts w:ascii="GHEA Grapalat" w:hAnsi="GHEA Grapalat"/>
          <w:i/>
          <w:sz w:val="20"/>
          <w:lang w:val="hy-AM"/>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E26C98" w:rsidRDefault="007678FA" w:rsidP="007678FA">
      <w:pPr>
        <w:jc w:val="both"/>
        <w:rPr>
          <w:rFonts w:ascii="GHEA Grapalat" w:hAnsi="GHEA Grapalat"/>
          <w:sz w:val="20"/>
          <w:lang w:val="hy-AM"/>
        </w:rPr>
      </w:pPr>
    </w:p>
    <w:p w14:paraId="21BC8508" w14:textId="77777777" w:rsidR="007678FA" w:rsidRPr="00E26C98" w:rsidRDefault="007678FA" w:rsidP="007678FA">
      <w:pPr>
        <w:jc w:val="both"/>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3491C64E" w14:textId="59C5300F" w:rsidR="005E7CE7" w:rsidRPr="00245177" w:rsidRDefault="005E7CE7" w:rsidP="005E7CE7">
      <w:pPr>
        <w:autoSpaceDE w:val="0"/>
        <w:autoSpaceDN w:val="0"/>
        <w:adjustRightInd w:val="0"/>
        <w:jc w:val="right"/>
        <w:rPr>
          <w:rFonts w:ascii="GHEA Grapalat" w:hAnsi="GHEA Grapalat" w:cs="TimesArmenianPSMT"/>
          <w:i/>
          <w:sz w:val="20"/>
          <w:szCs w:val="16"/>
          <w:lang w:val="hy-AM"/>
        </w:rPr>
      </w:pPr>
    </w:p>
    <w:p w14:paraId="050F93EC" w14:textId="77777777" w:rsidR="006726D9" w:rsidRDefault="006726D9" w:rsidP="007678FA">
      <w:pPr>
        <w:jc w:val="right"/>
        <w:rPr>
          <w:rFonts w:ascii="GHEA Grapalat" w:hAnsi="GHEA Grapalat"/>
          <w:i/>
          <w:sz w:val="18"/>
          <w:lang w:val="hy-AM"/>
        </w:rPr>
      </w:pPr>
    </w:p>
    <w:p w14:paraId="6F4FEEC3" w14:textId="77777777" w:rsidR="00265C29" w:rsidRDefault="00265C29" w:rsidP="007678FA">
      <w:pPr>
        <w:jc w:val="right"/>
        <w:rPr>
          <w:rFonts w:ascii="GHEA Grapalat" w:hAnsi="GHEA Grapalat"/>
          <w:i/>
          <w:sz w:val="18"/>
          <w:lang w:val="hy-AM"/>
        </w:rPr>
      </w:pPr>
    </w:p>
    <w:p w14:paraId="3381E24D" w14:textId="77777777" w:rsidR="00265C29" w:rsidRDefault="00265C29" w:rsidP="007678FA">
      <w:pPr>
        <w:jc w:val="right"/>
        <w:rPr>
          <w:rFonts w:ascii="GHEA Grapalat" w:hAnsi="GHEA Grapalat"/>
          <w:i/>
          <w:sz w:val="18"/>
          <w:lang w:val="hy-AM"/>
        </w:rPr>
      </w:pPr>
    </w:p>
    <w:p w14:paraId="014FAB9D" w14:textId="77777777" w:rsidR="00265C29" w:rsidRDefault="00265C29" w:rsidP="007678FA">
      <w:pPr>
        <w:jc w:val="right"/>
        <w:rPr>
          <w:rFonts w:ascii="GHEA Grapalat" w:hAnsi="GHEA Grapalat"/>
          <w:i/>
          <w:sz w:val="18"/>
          <w:lang w:val="hy-AM"/>
        </w:rPr>
      </w:pPr>
    </w:p>
    <w:p w14:paraId="45E2A610" w14:textId="77777777" w:rsidR="00265C29" w:rsidRDefault="00265C29" w:rsidP="007678FA">
      <w:pPr>
        <w:jc w:val="right"/>
        <w:rPr>
          <w:rFonts w:ascii="GHEA Grapalat" w:hAnsi="GHEA Grapalat"/>
          <w:i/>
          <w:sz w:val="18"/>
          <w:lang w:val="hy-AM"/>
        </w:rPr>
      </w:pPr>
    </w:p>
    <w:p w14:paraId="433272D2" w14:textId="77777777" w:rsidR="00265C29" w:rsidRDefault="00265C29" w:rsidP="007678FA">
      <w:pPr>
        <w:jc w:val="right"/>
        <w:rPr>
          <w:rFonts w:ascii="GHEA Grapalat" w:hAnsi="GHEA Grapalat"/>
          <w:i/>
          <w:sz w:val="18"/>
          <w:lang w:val="hy-AM"/>
        </w:rPr>
      </w:pPr>
    </w:p>
    <w:p w14:paraId="1B0667B8" w14:textId="77777777" w:rsidR="00265C29" w:rsidRDefault="00265C29" w:rsidP="007678FA">
      <w:pPr>
        <w:jc w:val="right"/>
        <w:rPr>
          <w:rFonts w:ascii="GHEA Grapalat" w:hAnsi="GHEA Grapalat"/>
          <w:i/>
          <w:sz w:val="18"/>
          <w:lang w:val="hy-AM"/>
        </w:rPr>
      </w:pPr>
    </w:p>
    <w:p w14:paraId="3E027608" w14:textId="77777777" w:rsidR="00265C29" w:rsidRDefault="00265C29" w:rsidP="007678FA">
      <w:pPr>
        <w:jc w:val="right"/>
        <w:rPr>
          <w:rFonts w:ascii="GHEA Grapalat" w:hAnsi="GHEA Grapalat"/>
          <w:i/>
          <w:sz w:val="18"/>
          <w:lang w:val="hy-AM"/>
        </w:rPr>
      </w:pPr>
    </w:p>
    <w:p w14:paraId="586A7672" w14:textId="77777777" w:rsidR="00CF5260" w:rsidRDefault="00CF5260" w:rsidP="007678FA">
      <w:pPr>
        <w:jc w:val="right"/>
        <w:rPr>
          <w:rFonts w:ascii="GHEA Grapalat" w:hAnsi="GHEA Grapalat"/>
          <w:i/>
          <w:sz w:val="18"/>
          <w:lang w:val="hy-AM"/>
        </w:rPr>
      </w:pPr>
    </w:p>
    <w:p w14:paraId="4B3FB307" w14:textId="77777777" w:rsidR="00F53046" w:rsidRDefault="00F53046" w:rsidP="007678FA">
      <w:pPr>
        <w:jc w:val="right"/>
        <w:rPr>
          <w:rFonts w:ascii="GHEA Grapalat" w:hAnsi="GHEA Grapalat"/>
          <w:i/>
          <w:sz w:val="18"/>
          <w:lang w:val="hy-AM"/>
        </w:rPr>
      </w:pPr>
    </w:p>
    <w:p w14:paraId="2693B001" w14:textId="77777777" w:rsidR="00F53046" w:rsidRDefault="00F53046" w:rsidP="007678FA">
      <w:pPr>
        <w:jc w:val="right"/>
        <w:rPr>
          <w:rFonts w:ascii="GHEA Grapalat" w:hAnsi="GHEA Grapalat"/>
          <w:i/>
          <w:sz w:val="18"/>
          <w:lang w:val="hy-AM"/>
        </w:rPr>
      </w:pPr>
    </w:p>
    <w:p w14:paraId="7A26CC72" w14:textId="77777777" w:rsidR="00F53046" w:rsidRDefault="00F53046" w:rsidP="007678FA">
      <w:pPr>
        <w:jc w:val="right"/>
        <w:rPr>
          <w:rFonts w:ascii="GHEA Grapalat" w:hAnsi="GHEA Grapalat"/>
          <w:i/>
          <w:sz w:val="18"/>
          <w:lang w:val="hy-AM"/>
        </w:rPr>
      </w:pPr>
    </w:p>
    <w:p w14:paraId="2D92C887" w14:textId="77777777" w:rsidR="00F53046" w:rsidRDefault="00F53046" w:rsidP="007678FA">
      <w:pPr>
        <w:jc w:val="right"/>
        <w:rPr>
          <w:rFonts w:ascii="GHEA Grapalat" w:hAnsi="GHEA Grapalat"/>
          <w:i/>
          <w:sz w:val="18"/>
          <w:lang w:val="hy-AM"/>
        </w:rPr>
      </w:pPr>
    </w:p>
    <w:p w14:paraId="3840D341" w14:textId="77777777" w:rsidR="00F53046" w:rsidRDefault="00F53046" w:rsidP="007678FA">
      <w:pPr>
        <w:jc w:val="right"/>
        <w:rPr>
          <w:rFonts w:ascii="GHEA Grapalat" w:hAnsi="GHEA Grapalat"/>
          <w:i/>
          <w:sz w:val="18"/>
          <w:lang w:val="hy-AM"/>
        </w:rPr>
      </w:pPr>
    </w:p>
    <w:p w14:paraId="40D6F4E6" w14:textId="77777777" w:rsidR="00F53046" w:rsidRDefault="00F53046" w:rsidP="007678FA">
      <w:pPr>
        <w:jc w:val="right"/>
        <w:rPr>
          <w:rFonts w:ascii="GHEA Grapalat" w:hAnsi="GHEA Grapalat"/>
          <w:i/>
          <w:sz w:val="18"/>
          <w:lang w:val="hy-AM"/>
        </w:rPr>
      </w:pPr>
    </w:p>
    <w:p w14:paraId="27B1FB93" w14:textId="77777777" w:rsidR="00F53046" w:rsidRDefault="00F53046" w:rsidP="007678FA">
      <w:pPr>
        <w:jc w:val="right"/>
        <w:rPr>
          <w:rFonts w:ascii="GHEA Grapalat" w:hAnsi="GHEA Grapalat"/>
          <w:i/>
          <w:sz w:val="18"/>
          <w:lang w:val="hy-AM"/>
        </w:rPr>
      </w:pPr>
    </w:p>
    <w:p w14:paraId="7549E4D6" w14:textId="77777777" w:rsidR="00F53046" w:rsidRDefault="00F53046" w:rsidP="007678FA">
      <w:pPr>
        <w:jc w:val="right"/>
        <w:rPr>
          <w:rFonts w:ascii="GHEA Grapalat" w:hAnsi="GHEA Grapalat"/>
          <w:i/>
          <w:sz w:val="18"/>
          <w:lang w:val="hy-AM"/>
        </w:rPr>
      </w:pPr>
    </w:p>
    <w:p w14:paraId="6BA7C412" w14:textId="77777777" w:rsidR="00F53046" w:rsidRDefault="00F53046" w:rsidP="007678FA">
      <w:pPr>
        <w:jc w:val="right"/>
        <w:rPr>
          <w:rFonts w:ascii="GHEA Grapalat" w:hAnsi="GHEA Grapalat"/>
          <w:i/>
          <w:sz w:val="18"/>
          <w:lang w:val="hy-AM"/>
        </w:rPr>
      </w:pPr>
    </w:p>
    <w:p w14:paraId="62D5776C" w14:textId="77777777" w:rsidR="00F53046" w:rsidRDefault="00F53046" w:rsidP="007678FA">
      <w:pPr>
        <w:jc w:val="right"/>
        <w:rPr>
          <w:rFonts w:ascii="GHEA Grapalat" w:hAnsi="GHEA Grapalat"/>
          <w:i/>
          <w:sz w:val="18"/>
          <w:lang w:val="hy-AM"/>
        </w:rPr>
      </w:pPr>
    </w:p>
    <w:p w14:paraId="40617353" w14:textId="77777777" w:rsidR="00F53046" w:rsidRDefault="00F53046" w:rsidP="007678FA">
      <w:pPr>
        <w:jc w:val="right"/>
        <w:rPr>
          <w:rFonts w:ascii="GHEA Grapalat" w:hAnsi="GHEA Grapalat"/>
          <w:i/>
          <w:sz w:val="18"/>
          <w:lang w:val="hy-AM"/>
        </w:rPr>
      </w:pPr>
    </w:p>
    <w:p w14:paraId="7D94A99C" w14:textId="77777777" w:rsidR="00F53046" w:rsidRDefault="00F53046" w:rsidP="007678FA">
      <w:pPr>
        <w:jc w:val="right"/>
        <w:rPr>
          <w:rFonts w:ascii="GHEA Grapalat" w:hAnsi="GHEA Grapalat"/>
          <w:i/>
          <w:sz w:val="18"/>
          <w:lang w:val="hy-AM"/>
        </w:rPr>
      </w:pPr>
    </w:p>
    <w:p w14:paraId="4D1D8B66" w14:textId="77777777" w:rsidR="00F53046" w:rsidRDefault="00F53046" w:rsidP="007678FA">
      <w:pPr>
        <w:jc w:val="right"/>
        <w:rPr>
          <w:rFonts w:ascii="GHEA Grapalat" w:hAnsi="GHEA Grapalat"/>
          <w:i/>
          <w:sz w:val="18"/>
          <w:lang w:val="hy-AM"/>
        </w:rPr>
      </w:pPr>
    </w:p>
    <w:p w14:paraId="44825783" w14:textId="77777777" w:rsidR="00F53046" w:rsidRDefault="00F53046" w:rsidP="007678FA">
      <w:pPr>
        <w:jc w:val="right"/>
        <w:rPr>
          <w:rFonts w:ascii="GHEA Grapalat" w:hAnsi="GHEA Grapalat"/>
          <w:i/>
          <w:sz w:val="18"/>
          <w:lang w:val="hy-AM"/>
        </w:rPr>
      </w:pPr>
    </w:p>
    <w:p w14:paraId="33AC636E" w14:textId="77777777" w:rsidR="00F53046" w:rsidRDefault="00F53046" w:rsidP="007678FA">
      <w:pPr>
        <w:jc w:val="right"/>
        <w:rPr>
          <w:rFonts w:ascii="GHEA Grapalat" w:hAnsi="GHEA Grapalat"/>
          <w:i/>
          <w:sz w:val="18"/>
          <w:lang w:val="hy-AM"/>
        </w:rPr>
      </w:pPr>
    </w:p>
    <w:p w14:paraId="1BA06A2A" w14:textId="576408A4"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7737E6A1"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3697B5E2" w14:textId="77777777" w:rsidR="007678FA" w:rsidRPr="00515ADC" w:rsidRDefault="007678FA" w:rsidP="007678FA">
      <w:pPr>
        <w:tabs>
          <w:tab w:val="left" w:pos="9540"/>
        </w:tabs>
        <w:rPr>
          <w:rFonts w:ascii="GHEA Grapalat" w:hAnsi="GHEA Grapalat"/>
          <w:sz w:val="20"/>
          <w:lang w:val="hy-AM"/>
        </w:rPr>
      </w:pPr>
    </w:p>
    <w:p w14:paraId="752981A1" w14:textId="77777777" w:rsidR="007678FA" w:rsidRPr="00515ADC" w:rsidRDefault="007678FA" w:rsidP="007678FA">
      <w:pPr>
        <w:tabs>
          <w:tab w:val="left" w:pos="9540"/>
        </w:tabs>
        <w:rPr>
          <w:rFonts w:ascii="GHEA Grapalat" w:hAnsi="GHEA Grapalat"/>
          <w:sz w:val="20"/>
          <w:lang w:val="hy-AM"/>
        </w:rPr>
      </w:pPr>
    </w:p>
    <w:p w14:paraId="545EF838" w14:textId="77777777" w:rsidR="007678FA" w:rsidRPr="00515ADC" w:rsidRDefault="007678FA" w:rsidP="007678FA">
      <w:pPr>
        <w:jc w:val="center"/>
        <w:rPr>
          <w:rFonts w:ascii="GHEA Grapalat" w:hAnsi="GHEA Grapalat"/>
          <w:sz w:val="20"/>
          <w:lang w:val="hy-AM"/>
        </w:rPr>
      </w:pP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sz w:val="20"/>
          <w:lang w:val="hy-AM"/>
        </w:rPr>
        <w:t>ՎՃԱՐՄԱՆ ԺԱՄԱՆԱԿԱՑՈՒՅՑ*</w:t>
      </w:r>
    </w:p>
    <w:p w14:paraId="5A656A90" w14:textId="77777777" w:rsidR="007678FA" w:rsidRPr="00515ADC" w:rsidRDefault="007678FA" w:rsidP="007678FA">
      <w:pPr>
        <w:jc w:val="right"/>
        <w:rPr>
          <w:rFonts w:ascii="GHEA Grapalat" w:hAnsi="GHEA Grapalat"/>
          <w:sz w:val="20"/>
          <w:lang w:val="hy-AM"/>
        </w:rPr>
      </w:pPr>
      <w:r w:rsidRPr="00515ADC">
        <w:rPr>
          <w:rFonts w:ascii="GHEA Grapalat" w:hAnsi="GHEA Grapalat"/>
          <w:sz w:val="20"/>
          <w:lang w:val="hy-AM"/>
        </w:rPr>
        <w:t xml:space="preserve">                                                                                                                                                                                                            </w:t>
      </w:r>
      <w:r w:rsidRPr="00515ADC">
        <w:rPr>
          <w:rFonts w:ascii="GHEA Grapalat" w:hAnsi="GHEA Grapalat" w:cs="Sylfaen"/>
          <w:sz w:val="18"/>
          <w:lang w:val="hy-AM"/>
        </w:rPr>
        <w:t>ՀՀ</w:t>
      </w:r>
      <w:r w:rsidRPr="00F566BF">
        <w:rPr>
          <w:rFonts w:ascii="GHEA Grapalat" w:hAnsi="GHEA Grapalat" w:cs="Sylfaen"/>
          <w:sz w:val="18"/>
          <w:lang w:val="es-ES"/>
        </w:rPr>
        <w:t xml:space="preserve"> </w:t>
      </w:r>
      <w:r w:rsidRPr="00515ADC">
        <w:rPr>
          <w:rFonts w:ascii="GHEA Grapalat" w:hAnsi="GHEA Grapalat" w:cs="Sylfaen"/>
          <w:sz w:val="18"/>
          <w:lang w:val="hy-AM"/>
        </w:rPr>
        <w:t>դրամ</w:t>
      </w:r>
    </w:p>
    <w:tbl>
      <w:tblPr>
        <w:tblW w:w="107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530"/>
        <w:gridCol w:w="1621"/>
        <w:gridCol w:w="470"/>
        <w:gridCol w:w="470"/>
        <w:gridCol w:w="470"/>
        <w:gridCol w:w="470"/>
        <w:gridCol w:w="470"/>
        <w:gridCol w:w="470"/>
        <w:gridCol w:w="470"/>
        <w:gridCol w:w="470"/>
        <w:gridCol w:w="470"/>
        <w:gridCol w:w="470"/>
        <w:gridCol w:w="470"/>
        <w:gridCol w:w="470"/>
        <w:gridCol w:w="749"/>
      </w:tblGrid>
      <w:tr w:rsidR="007678FA" w:rsidRPr="00F566BF" w14:paraId="02E76D0A" w14:textId="77777777" w:rsidTr="00E26C98">
        <w:tc>
          <w:tcPr>
            <w:tcW w:w="10777" w:type="dxa"/>
            <w:gridSpan w:val="16"/>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7678FA" w:rsidRPr="00A23ECF" w14:paraId="272DFF80" w14:textId="77777777" w:rsidTr="00E26C98">
        <w:tc>
          <w:tcPr>
            <w:tcW w:w="1237" w:type="dxa"/>
            <w:vAlign w:val="center"/>
          </w:tcPr>
          <w:p w14:paraId="034ED9C0"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30" w:type="dxa"/>
            <w:vAlign w:val="center"/>
          </w:tcPr>
          <w:p w14:paraId="03044850"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1621" w:type="dxa"/>
            <w:vAlign w:val="center"/>
          </w:tcPr>
          <w:p w14:paraId="5656D9F5"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6389" w:type="dxa"/>
            <w:gridSpan w:val="13"/>
            <w:vAlign w:val="center"/>
          </w:tcPr>
          <w:p w14:paraId="5CF4675B" w14:textId="5FF45155" w:rsidR="007678FA" w:rsidRPr="00F566BF" w:rsidRDefault="007678FA"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sidR="00E26C98">
              <w:rPr>
                <w:rFonts w:ascii="GHEA Grapalat" w:hAnsi="GHEA Grapalat"/>
                <w:sz w:val="18"/>
                <w:lang w:val="hy-AM"/>
              </w:rPr>
              <w:t>2</w:t>
            </w:r>
            <w:r w:rsidR="00015E0D">
              <w:rPr>
                <w:rFonts w:ascii="GHEA Grapalat" w:hAnsi="GHEA Grapalat"/>
                <w:sz w:val="18"/>
                <w:lang w:val="hy-AM"/>
              </w:rPr>
              <w:t>4</w:t>
            </w:r>
            <w:r w:rsidRPr="00F566BF">
              <w:rPr>
                <w:rFonts w:ascii="GHEA Grapalat" w:hAnsi="GHEA Grapalat"/>
                <w:sz w:val="18"/>
                <w:lang w:val="es-ES"/>
              </w:rPr>
              <w:t>թ-</w:t>
            </w:r>
            <w:proofErr w:type="spellStart"/>
            <w:r w:rsidRPr="00F566BF">
              <w:rPr>
                <w:rFonts w:ascii="GHEA Grapalat" w:hAnsi="GHEA Grapalat"/>
                <w:sz w:val="18"/>
                <w:lang w:val="es-ES"/>
              </w:rPr>
              <w:t>ին</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7678FA" w:rsidRPr="00F566BF" w14:paraId="64F0D610" w14:textId="77777777" w:rsidTr="00E26C98">
        <w:trPr>
          <w:trHeight w:val="1538"/>
        </w:trPr>
        <w:tc>
          <w:tcPr>
            <w:tcW w:w="1237" w:type="dxa"/>
          </w:tcPr>
          <w:p w14:paraId="2AAFAB7E" w14:textId="77777777" w:rsidR="007678FA" w:rsidRPr="00F566BF" w:rsidRDefault="007678FA" w:rsidP="00E53C12">
            <w:pPr>
              <w:jc w:val="center"/>
              <w:rPr>
                <w:rFonts w:ascii="GHEA Grapalat" w:hAnsi="GHEA Grapalat"/>
                <w:sz w:val="20"/>
                <w:lang w:val="es-ES"/>
              </w:rPr>
            </w:pPr>
          </w:p>
        </w:tc>
        <w:tc>
          <w:tcPr>
            <w:tcW w:w="1530" w:type="dxa"/>
          </w:tcPr>
          <w:p w14:paraId="3052BA05" w14:textId="77777777" w:rsidR="007678FA" w:rsidRPr="00F566BF" w:rsidRDefault="007678FA" w:rsidP="00E53C12">
            <w:pPr>
              <w:jc w:val="center"/>
              <w:rPr>
                <w:rFonts w:ascii="GHEA Grapalat" w:hAnsi="GHEA Grapalat"/>
                <w:sz w:val="20"/>
                <w:lang w:val="es-ES"/>
              </w:rPr>
            </w:pPr>
          </w:p>
        </w:tc>
        <w:tc>
          <w:tcPr>
            <w:tcW w:w="1621" w:type="dxa"/>
          </w:tcPr>
          <w:p w14:paraId="70B722F6" w14:textId="77777777" w:rsidR="007678FA" w:rsidRPr="00F566BF" w:rsidRDefault="007678FA" w:rsidP="00E53C12">
            <w:pPr>
              <w:jc w:val="center"/>
              <w:rPr>
                <w:rFonts w:ascii="GHEA Grapalat" w:hAnsi="GHEA Grapalat"/>
                <w:sz w:val="20"/>
                <w:lang w:val="es-ES"/>
              </w:rPr>
            </w:pPr>
          </w:p>
        </w:tc>
        <w:tc>
          <w:tcPr>
            <w:tcW w:w="470" w:type="dxa"/>
            <w:textDirection w:val="btLr"/>
            <w:vAlign w:val="center"/>
          </w:tcPr>
          <w:p w14:paraId="3CC52CB5"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70" w:type="dxa"/>
            <w:textDirection w:val="btLr"/>
            <w:vAlign w:val="center"/>
          </w:tcPr>
          <w:p w14:paraId="7350E09C"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70" w:type="dxa"/>
            <w:textDirection w:val="btLr"/>
            <w:vAlign w:val="center"/>
          </w:tcPr>
          <w:p w14:paraId="00C5BE1B"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3D1AC7FB"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70" w:type="dxa"/>
            <w:textDirection w:val="btLr"/>
            <w:vAlign w:val="center"/>
          </w:tcPr>
          <w:p w14:paraId="4776CE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33DE47B8"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70" w:type="dxa"/>
            <w:textDirection w:val="btLr"/>
            <w:vAlign w:val="center"/>
          </w:tcPr>
          <w:p w14:paraId="717231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70" w:type="dxa"/>
            <w:textDirection w:val="btLr"/>
            <w:vAlign w:val="center"/>
          </w:tcPr>
          <w:p w14:paraId="44E350DA"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70" w:type="dxa"/>
            <w:textDirection w:val="btLr"/>
            <w:vAlign w:val="center"/>
          </w:tcPr>
          <w:p w14:paraId="5FA18D3D"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70" w:type="dxa"/>
            <w:textDirection w:val="btLr"/>
            <w:vAlign w:val="center"/>
          </w:tcPr>
          <w:p w14:paraId="53B45964"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70" w:type="dxa"/>
            <w:textDirection w:val="btLr"/>
            <w:vAlign w:val="center"/>
          </w:tcPr>
          <w:p w14:paraId="48D6315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70" w:type="dxa"/>
            <w:textDirection w:val="btLr"/>
            <w:vAlign w:val="center"/>
          </w:tcPr>
          <w:p w14:paraId="5C2E97B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749" w:type="dxa"/>
            <w:vAlign w:val="center"/>
          </w:tcPr>
          <w:p w14:paraId="027E1BAD" w14:textId="77777777" w:rsidR="007678FA" w:rsidRPr="00F566BF" w:rsidRDefault="007678FA"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7678FA" w:rsidRPr="00F566BF" w:rsidRDefault="007678FA" w:rsidP="00E53C12">
            <w:pPr>
              <w:jc w:val="center"/>
              <w:rPr>
                <w:rFonts w:ascii="GHEA Grapalat" w:hAnsi="GHEA Grapalat"/>
                <w:sz w:val="18"/>
                <w:lang w:val="es-ES"/>
              </w:rPr>
            </w:pPr>
          </w:p>
        </w:tc>
      </w:tr>
      <w:tr w:rsidR="00265C29" w:rsidRPr="00F566BF" w14:paraId="4778FBF1" w14:textId="77777777" w:rsidTr="00E26C98">
        <w:trPr>
          <w:trHeight w:val="1538"/>
        </w:trPr>
        <w:tc>
          <w:tcPr>
            <w:tcW w:w="1237" w:type="dxa"/>
          </w:tcPr>
          <w:p w14:paraId="06510526" w14:textId="749CE641" w:rsidR="00265C29" w:rsidRPr="006726D9" w:rsidRDefault="00265C29" w:rsidP="00265C29">
            <w:pPr>
              <w:jc w:val="center"/>
              <w:rPr>
                <w:rFonts w:ascii="GHEA Grapalat" w:hAnsi="GHEA Grapalat"/>
                <w:sz w:val="20"/>
                <w:lang w:val="hy-AM"/>
              </w:rPr>
            </w:pPr>
            <w:r>
              <w:rPr>
                <w:rFonts w:ascii="GHEA Grapalat" w:hAnsi="GHEA Grapalat"/>
                <w:sz w:val="20"/>
                <w:lang w:val="hy-AM"/>
              </w:rPr>
              <w:t>1</w:t>
            </w:r>
          </w:p>
        </w:tc>
        <w:tc>
          <w:tcPr>
            <w:tcW w:w="1530" w:type="dxa"/>
          </w:tcPr>
          <w:p w14:paraId="6D3F3468" w14:textId="5B74F489" w:rsidR="00265C29" w:rsidRPr="0056302C" w:rsidRDefault="00785441" w:rsidP="00265C29">
            <w:pPr>
              <w:jc w:val="center"/>
              <w:rPr>
                <w:rFonts w:ascii="GHEA Grapalat" w:hAnsi="GHEA Grapalat"/>
                <w:sz w:val="20"/>
              </w:rPr>
            </w:pPr>
            <w:r w:rsidRPr="00A30013">
              <w:rPr>
                <w:rFonts w:ascii="GHEA Grapalat" w:hAnsi="GHEA Grapalat"/>
                <w:bCs/>
                <w:sz w:val="16"/>
                <w:szCs w:val="16"/>
              </w:rPr>
              <w:t>60181100/</w:t>
            </w:r>
            <w:r w:rsidRPr="00A30013">
              <w:rPr>
                <w:rFonts w:ascii="GHEA Grapalat" w:hAnsi="GHEA Grapalat"/>
                <w:bCs/>
                <w:sz w:val="16"/>
                <w:szCs w:val="16"/>
                <w:lang w:val="hy-AM"/>
              </w:rPr>
              <w:t>513</w:t>
            </w:r>
          </w:p>
        </w:tc>
        <w:tc>
          <w:tcPr>
            <w:tcW w:w="1621" w:type="dxa"/>
          </w:tcPr>
          <w:p w14:paraId="2CCA5D10" w14:textId="7D10F977" w:rsidR="00265C29" w:rsidRPr="00C467B9" w:rsidRDefault="00C467B9" w:rsidP="00265C29">
            <w:pPr>
              <w:jc w:val="center"/>
              <w:rPr>
                <w:rFonts w:ascii="GHEA Grapalat" w:hAnsi="GHEA Grapalat"/>
                <w:sz w:val="20"/>
                <w:lang w:val="hy-AM"/>
              </w:rPr>
            </w:pPr>
            <w:r w:rsidRPr="00C467B9">
              <w:rPr>
                <w:rFonts w:ascii="GHEA Grapalat" w:hAnsi="GHEA Grapalat"/>
                <w:sz w:val="20"/>
                <w:lang w:val="hy-AM"/>
              </w:rPr>
              <w:t xml:space="preserve">Երևան քաղաքի </w:t>
            </w:r>
            <w:r w:rsidR="0019322F">
              <w:rPr>
                <w:rFonts w:ascii="GHEA Grapalat" w:hAnsi="GHEA Grapalat"/>
                <w:sz w:val="20"/>
                <w:lang w:val="hy-AM"/>
              </w:rPr>
              <w:t>Արաբկիր</w:t>
            </w:r>
            <w:r w:rsidRPr="00C467B9">
              <w:rPr>
                <w:rFonts w:ascii="GHEA Grapalat" w:hAnsi="GHEA Grapalat"/>
                <w:sz w:val="20"/>
                <w:lang w:val="hy-AM"/>
              </w:rPr>
              <w:t xml:space="preserve"> վարչական շրջանի հրատապ լուծում պահանջող  ծառայություններ</w:t>
            </w:r>
          </w:p>
        </w:tc>
        <w:tc>
          <w:tcPr>
            <w:tcW w:w="470" w:type="dxa"/>
          </w:tcPr>
          <w:p w14:paraId="6A60FC36" w14:textId="77777777" w:rsidR="00265C29" w:rsidRPr="00F566BF" w:rsidRDefault="00265C29" w:rsidP="00265C29">
            <w:pPr>
              <w:jc w:val="center"/>
              <w:rPr>
                <w:rFonts w:ascii="GHEA Grapalat" w:hAnsi="GHEA Grapalat"/>
                <w:sz w:val="20"/>
                <w:lang w:val="pt-BR"/>
              </w:rPr>
            </w:pPr>
          </w:p>
          <w:p w14:paraId="25B895CF" w14:textId="77777777" w:rsidR="00265C29" w:rsidRPr="00F566BF" w:rsidRDefault="00265C29" w:rsidP="00265C29">
            <w:pPr>
              <w:jc w:val="center"/>
              <w:rPr>
                <w:rFonts w:ascii="GHEA Grapalat" w:hAnsi="GHEA Grapalat"/>
                <w:sz w:val="20"/>
                <w:lang w:val="pt-BR"/>
              </w:rPr>
            </w:pPr>
          </w:p>
          <w:p w14:paraId="3557F925" w14:textId="77777777" w:rsidR="00265C29" w:rsidRPr="00F566BF" w:rsidRDefault="00265C29" w:rsidP="00265C29">
            <w:pPr>
              <w:jc w:val="center"/>
              <w:rPr>
                <w:rFonts w:ascii="GHEA Grapalat" w:hAnsi="GHEA Grapalat"/>
                <w:lang w:val="pt-BR"/>
              </w:rPr>
            </w:pPr>
            <w:r w:rsidRPr="00F566BF">
              <w:rPr>
                <w:rFonts w:ascii="GHEA Grapalat" w:hAnsi="GHEA Grapalat"/>
                <w:sz w:val="20"/>
                <w:lang w:val="pt-BR"/>
              </w:rPr>
              <w:t>... %</w:t>
            </w:r>
          </w:p>
        </w:tc>
        <w:tc>
          <w:tcPr>
            <w:tcW w:w="470" w:type="dxa"/>
          </w:tcPr>
          <w:p w14:paraId="0AFDDD35" w14:textId="77777777" w:rsidR="00265C29" w:rsidRPr="00F566BF" w:rsidRDefault="00265C29" w:rsidP="00265C29">
            <w:pPr>
              <w:jc w:val="center"/>
              <w:rPr>
                <w:rFonts w:ascii="GHEA Grapalat" w:hAnsi="GHEA Grapalat"/>
                <w:sz w:val="20"/>
                <w:lang w:val="pt-BR"/>
              </w:rPr>
            </w:pPr>
          </w:p>
          <w:p w14:paraId="481BE8C9" w14:textId="77777777" w:rsidR="00265C29" w:rsidRPr="00F566BF" w:rsidRDefault="00265C29" w:rsidP="00265C29">
            <w:pPr>
              <w:jc w:val="center"/>
              <w:rPr>
                <w:rFonts w:ascii="GHEA Grapalat" w:hAnsi="GHEA Grapalat"/>
                <w:sz w:val="20"/>
                <w:lang w:val="pt-BR"/>
              </w:rPr>
            </w:pPr>
          </w:p>
          <w:p w14:paraId="71BE3923" w14:textId="77777777" w:rsidR="00265C29" w:rsidRPr="00F566BF" w:rsidRDefault="00265C29" w:rsidP="00265C29">
            <w:pPr>
              <w:jc w:val="center"/>
              <w:rPr>
                <w:rFonts w:ascii="GHEA Grapalat" w:hAnsi="GHEA Grapalat"/>
                <w:lang w:val="pt-BR"/>
              </w:rPr>
            </w:pPr>
            <w:r w:rsidRPr="00F566BF">
              <w:rPr>
                <w:rFonts w:ascii="GHEA Grapalat" w:hAnsi="GHEA Grapalat"/>
                <w:sz w:val="20"/>
                <w:lang w:val="pt-BR"/>
              </w:rPr>
              <w:t>... %</w:t>
            </w:r>
          </w:p>
        </w:tc>
        <w:tc>
          <w:tcPr>
            <w:tcW w:w="470" w:type="dxa"/>
          </w:tcPr>
          <w:p w14:paraId="29A2F6EA" w14:textId="77777777" w:rsidR="00265C29" w:rsidRPr="00F566BF" w:rsidRDefault="00265C29" w:rsidP="00265C29">
            <w:pPr>
              <w:jc w:val="center"/>
              <w:rPr>
                <w:rFonts w:ascii="GHEA Grapalat" w:hAnsi="GHEA Grapalat"/>
                <w:sz w:val="20"/>
                <w:lang w:val="pt-BR"/>
              </w:rPr>
            </w:pPr>
          </w:p>
          <w:p w14:paraId="6BE74AF1" w14:textId="77777777" w:rsidR="00265C29" w:rsidRPr="00F566BF" w:rsidRDefault="00265C29" w:rsidP="00265C29">
            <w:pPr>
              <w:jc w:val="center"/>
              <w:rPr>
                <w:rFonts w:ascii="GHEA Grapalat" w:hAnsi="GHEA Grapalat"/>
                <w:sz w:val="20"/>
                <w:lang w:val="pt-BR"/>
              </w:rPr>
            </w:pPr>
          </w:p>
          <w:p w14:paraId="2332FAE3" w14:textId="7777777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75CF8957" w14:textId="77777777" w:rsidR="00265C29" w:rsidRPr="00F566BF" w:rsidRDefault="00265C29" w:rsidP="00265C29">
            <w:pPr>
              <w:jc w:val="center"/>
              <w:rPr>
                <w:rFonts w:ascii="GHEA Grapalat" w:hAnsi="GHEA Grapalat"/>
                <w:sz w:val="20"/>
                <w:lang w:val="pt-BR"/>
              </w:rPr>
            </w:pPr>
          </w:p>
          <w:p w14:paraId="35D4B542" w14:textId="77777777" w:rsidR="00265C29" w:rsidRPr="00F566BF" w:rsidRDefault="00265C29" w:rsidP="00265C29">
            <w:pPr>
              <w:jc w:val="center"/>
              <w:rPr>
                <w:rFonts w:ascii="GHEA Grapalat" w:hAnsi="GHEA Grapalat"/>
                <w:sz w:val="20"/>
                <w:lang w:val="pt-BR"/>
              </w:rPr>
            </w:pPr>
          </w:p>
          <w:p w14:paraId="3C3A791F" w14:textId="7777777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2A45736E" w14:textId="77777777" w:rsidR="00265C29" w:rsidRPr="00F566BF" w:rsidRDefault="00265C29" w:rsidP="00265C29">
            <w:pPr>
              <w:jc w:val="center"/>
              <w:rPr>
                <w:rFonts w:ascii="GHEA Grapalat" w:hAnsi="GHEA Grapalat"/>
                <w:sz w:val="20"/>
                <w:lang w:val="pt-BR"/>
              </w:rPr>
            </w:pPr>
          </w:p>
          <w:p w14:paraId="4569FC48" w14:textId="77777777" w:rsidR="00265C29" w:rsidRPr="00F566BF" w:rsidRDefault="00265C29" w:rsidP="00265C29">
            <w:pPr>
              <w:jc w:val="center"/>
              <w:rPr>
                <w:rFonts w:ascii="GHEA Grapalat" w:hAnsi="GHEA Grapalat"/>
                <w:sz w:val="20"/>
                <w:lang w:val="pt-BR"/>
              </w:rPr>
            </w:pPr>
          </w:p>
          <w:p w14:paraId="0E002E46" w14:textId="7777777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37FBFE49" w14:textId="77777777" w:rsidR="00265C29" w:rsidRPr="00F566BF" w:rsidRDefault="00265C29" w:rsidP="00265C29">
            <w:pPr>
              <w:jc w:val="center"/>
              <w:rPr>
                <w:rFonts w:ascii="GHEA Grapalat" w:hAnsi="GHEA Grapalat"/>
                <w:sz w:val="20"/>
                <w:lang w:val="pt-BR"/>
              </w:rPr>
            </w:pPr>
          </w:p>
          <w:p w14:paraId="5956FB9A" w14:textId="77777777" w:rsidR="00265C29" w:rsidRPr="00F566BF" w:rsidRDefault="00265C29" w:rsidP="00265C29">
            <w:pPr>
              <w:jc w:val="center"/>
              <w:rPr>
                <w:rFonts w:ascii="GHEA Grapalat" w:hAnsi="GHEA Grapalat"/>
                <w:sz w:val="20"/>
                <w:lang w:val="pt-BR"/>
              </w:rPr>
            </w:pPr>
          </w:p>
          <w:p w14:paraId="78FF2EEA" w14:textId="7777777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70B7BD64" w14:textId="77777777" w:rsidR="00265C29" w:rsidRPr="00F566BF" w:rsidRDefault="00265C29" w:rsidP="00265C29">
            <w:pPr>
              <w:jc w:val="center"/>
              <w:rPr>
                <w:rFonts w:ascii="GHEA Grapalat" w:hAnsi="GHEA Grapalat"/>
                <w:sz w:val="20"/>
                <w:lang w:val="pt-BR"/>
              </w:rPr>
            </w:pPr>
          </w:p>
          <w:p w14:paraId="53E9A53B" w14:textId="77777777" w:rsidR="00265C29" w:rsidRPr="00F566BF" w:rsidRDefault="00265C29" w:rsidP="00265C29">
            <w:pPr>
              <w:jc w:val="center"/>
              <w:rPr>
                <w:rFonts w:ascii="GHEA Grapalat" w:hAnsi="GHEA Grapalat"/>
                <w:sz w:val="20"/>
                <w:lang w:val="pt-BR"/>
              </w:rPr>
            </w:pPr>
          </w:p>
          <w:p w14:paraId="4574A4AC" w14:textId="7777777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550707B6" w14:textId="77777777" w:rsidR="00265C29" w:rsidRPr="00F566BF" w:rsidRDefault="00265C29" w:rsidP="00265C29">
            <w:pPr>
              <w:jc w:val="center"/>
              <w:rPr>
                <w:rFonts w:ascii="GHEA Grapalat" w:hAnsi="GHEA Grapalat"/>
                <w:sz w:val="20"/>
                <w:lang w:val="pt-BR"/>
              </w:rPr>
            </w:pPr>
          </w:p>
          <w:p w14:paraId="09BFA2CB" w14:textId="77777777" w:rsidR="00265C29" w:rsidRPr="00F566BF" w:rsidRDefault="00265C29" w:rsidP="00265C29">
            <w:pPr>
              <w:jc w:val="center"/>
              <w:rPr>
                <w:rFonts w:ascii="GHEA Grapalat" w:hAnsi="GHEA Grapalat"/>
                <w:sz w:val="20"/>
                <w:lang w:val="pt-BR"/>
              </w:rPr>
            </w:pPr>
          </w:p>
          <w:p w14:paraId="41771D75" w14:textId="17D4F8C6"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2229DED7" w14:textId="77777777" w:rsidR="00265C29" w:rsidRPr="00F566BF" w:rsidRDefault="00265C29" w:rsidP="00265C29">
            <w:pPr>
              <w:jc w:val="center"/>
              <w:rPr>
                <w:rFonts w:ascii="GHEA Grapalat" w:hAnsi="GHEA Grapalat"/>
                <w:sz w:val="20"/>
                <w:lang w:val="pt-BR"/>
              </w:rPr>
            </w:pPr>
          </w:p>
          <w:p w14:paraId="3B56AA29" w14:textId="77777777" w:rsidR="00265C29" w:rsidRPr="00F566BF" w:rsidRDefault="00265C29" w:rsidP="00265C29">
            <w:pPr>
              <w:jc w:val="center"/>
              <w:rPr>
                <w:rFonts w:ascii="GHEA Grapalat" w:hAnsi="GHEA Grapalat"/>
                <w:sz w:val="20"/>
                <w:lang w:val="pt-BR"/>
              </w:rPr>
            </w:pPr>
          </w:p>
          <w:p w14:paraId="3105C606" w14:textId="06CAA863"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5E8F8275" w14:textId="77777777" w:rsidR="00265C29" w:rsidRPr="00F566BF" w:rsidRDefault="00265C29" w:rsidP="00265C29">
            <w:pPr>
              <w:jc w:val="center"/>
              <w:rPr>
                <w:rFonts w:ascii="GHEA Grapalat" w:hAnsi="GHEA Grapalat"/>
                <w:sz w:val="20"/>
                <w:lang w:val="pt-BR"/>
              </w:rPr>
            </w:pPr>
          </w:p>
          <w:p w14:paraId="428CA868" w14:textId="77777777" w:rsidR="00265C29" w:rsidRPr="00F566BF" w:rsidRDefault="00265C29" w:rsidP="00265C29">
            <w:pPr>
              <w:jc w:val="center"/>
              <w:rPr>
                <w:rFonts w:ascii="GHEA Grapalat" w:hAnsi="GHEA Grapalat"/>
                <w:sz w:val="20"/>
                <w:lang w:val="pt-BR"/>
              </w:rPr>
            </w:pPr>
          </w:p>
          <w:p w14:paraId="05AD19F7" w14:textId="292578D2"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045D2B43" w14:textId="77777777" w:rsidR="00265C29" w:rsidRPr="00F566BF" w:rsidRDefault="00265C29" w:rsidP="00265C29">
            <w:pPr>
              <w:jc w:val="center"/>
              <w:rPr>
                <w:rFonts w:ascii="GHEA Grapalat" w:hAnsi="GHEA Grapalat"/>
                <w:sz w:val="20"/>
                <w:lang w:val="pt-BR"/>
              </w:rPr>
            </w:pPr>
          </w:p>
          <w:p w14:paraId="055165A9" w14:textId="77777777" w:rsidR="00265C29" w:rsidRPr="00F566BF" w:rsidRDefault="00265C29" w:rsidP="00265C29">
            <w:pPr>
              <w:jc w:val="center"/>
              <w:rPr>
                <w:rFonts w:ascii="GHEA Grapalat" w:hAnsi="GHEA Grapalat"/>
                <w:sz w:val="20"/>
                <w:lang w:val="pt-BR"/>
              </w:rPr>
            </w:pPr>
          </w:p>
          <w:p w14:paraId="052AAB1C" w14:textId="1EB5C05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4C547AE2" w14:textId="77777777" w:rsidR="00265C29" w:rsidRPr="00F566BF" w:rsidRDefault="00265C29" w:rsidP="00265C29">
            <w:pPr>
              <w:jc w:val="center"/>
              <w:rPr>
                <w:rFonts w:ascii="GHEA Grapalat" w:hAnsi="GHEA Grapalat"/>
                <w:sz w:val="20"/>
                <w:lang w:val="pt-BR"/>
              </w:rPr>
            </w:pPr>
          </w:p>
          <w:p w14:paraId="5FFAFE7A" w14:textId="77777777" w:rsidR="00265C29" w:rsidRPr="00F566BF" w:rsidRDefault="00265C29" w:rsidP="00265C29">
            <w:pPr>
              <w:jc w:val="center"/>
              <w:rPr>
                <w:rFonts w:ascii="GHEA Grapalat" w:hAnsi="GHEA Grapalat"/>
                <w:sz w:val="20"/>
                <w:lang w:val="pt-BR"/>
              </w:rPr>
            </w:pPr>
          </w:p>
          <w:p w14:paraId="20E27A48" w14:textId="3B016803"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749" w:type="dxa"/>
          </w:tcPr>
          <w:p w14:paraId="2A38F927" w14:textId="77777777" w:rsidR="00265C29" w:rsidRPr="00F566BF" w:rsidRDefault="00265C29" w:rsidP="00265C29">
            <w:pPr>
              <w:jc w:val="center"/>
              <w:rPr>
                <w:rFonts w:ascii="GHEA Grapalat" w:hAnsi="GHEA Grapalat"/>
                <w:sz w:val="20"/>
                <w:lang w:val="pt-BR"/>
              </w:rPr>
            </w:pPr>
          </w:p>
          <w:p w14:paraId="66BB03F0" w14:textId="77777777" w:rsidR="00265C29" w:rsidRPr="00F566BF" w:rsidRDefault="00265C29" w:rsidP="00265C29">
            <w:pPr>
              <w:jc w:val="center"/>
              <w:rPr>
                <w:rFonts w:ascii="GHEA Grapalat" w:hAnsi="GHEA Grapalat"/>
                <w:sz w:val="20"/>
                <w:lang w:val="pt-BR"/>
              </w:rPr>
            </w:pPr>
          </w:p>
          <w:p w14:paraId="684C056C" w14:textId="2F9305ED" w:rsidR="00265C29" w:rsidRPr="00F566BF" w:rsidRDefault="00265C29" w:rsidP="00265C29">
            <w:pPr>
              <w:jc w:val="center"/>
              <w:rPr>
                <w:rFonts w:ascii="GHEA Grapalat" w:hAnsi="GHEA Grapalat"/>
                <w:b/>
                <w:lang w:val="pt-BR"/>
              </w:rPr>
            </w:pPr>
            <w:r w:rsidRPr="00F566BF">
              <w:rPr>
                <w:rFonts w:ascii="GHEA Grapalat" w:hAnsi="GHEA Grapalat"/>
                <w:sz w:val="20"/>
                <w:lang w:val="pt-BR"/>
              </w:rPr>
              <w:t>... %</w:t>
            </w:r>
          </w:p>
        </w:tc>
      </w:tr>
    </w:tbl>
    <w:p w14:paraId="0766221F" w14:textId="77777777" w:rsidR="007678FA" w:rsidRPr="00F566BF" w:rsidRDefault="007678FA" w:rsidP="007678FA">
      <w:pPr>
        <w:rPr>
          <w:rFonts w:ascii="GHEA Grapalat" w:hAnsi="GHEA Grapalat"/>
          <w:i/>
          <w:sz w:val="18"/>
          <w:szCs w:val="18"/>
        </w:rPr>
      </w:pPr>
    </w:p>
    <w:p w14:paraId="7437C35E" w14:textId="77777777" w:rsidR="007678FA" w:rsidRPr="00F566BF" w:rsidRDefault="007678FA" w:rsidP="007678FA">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1748B8">
          <w:footnotePr>
            <w:pos w:val="beneathText"/>
          </w:footnotePr>
          <w:pgSz w:w="11906" w:h="16838" w:code="9"/>
          <w:pgMar w:top="533" w:right="849" w:bottom="720" w:left="663" w:header="561" w:footer="561"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3FDE2F15"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7678FA" w:rsidRPr="00F566BF" w:rsidDel="004B29A5" w14:paraId="68A217E3" w14:textId="77777777" w:rsidTr="00E53C12">
        <w:trPr>
          <w:tblCellSpacing w:w="7" w:type="dxa"/>
          <w:jc w:val="center"/>
        </w:trPr>
        <w:tc>
          <w:tcPr>
            <w:tcW w:w="0" w:type="auto"/>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A23ECF"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4752D2A1"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F566BF">
        <w:rPr>
          <w:rFonts w:ascii="GHEA Grapalat" w:hAnsi="GHEA Grapalat" w:cs="Sylfaen"/>
          <w:bCs/>
          <w:sz w:val="18"/>
          <w:szCs w:val="18"/>
        </w:rPr>
        <w:t>պայմանագրի</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արդյունքը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Պատվիրատուին</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հանձնելու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փաստը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ֆիքսելու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վերաբերյալ</w:t>
      </w:r>
      <w:proofErr w:type="spellEnd"/>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D004F"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r w:rsidRPr="00ED004F">
        <w:rPr>
          <w:rFonts w:ascii="GHEA Grapalat" w:hAnsi="GHEA Grapalat" w:cs="Sylfaen"/>
          <w:lang w:val="ru-RU"/>
        </w:rPr>
        <w:t xml:space="preserve"> </w:t>
      </w:r>
      <w:r w:rsidRPr="00ED004F">
        <w:rPr>
          <w:rFonts w:ascii="GHEA Grapalat" w:hAnsi="GHEA Grapalat" w:cs="Sylfaen"/>
          <w:sz w:val="20"/>
          <w:szCs w:val="20"/>
          <w:lang w:val="ru-RU"/>
        </w:rPr>
        <w:t>(</w:t>
      </w:r>
      <w:proofErr w:type="spellStart"/>
      <w:r w:rsidRPr="00F566BF">
        <w:rPr>
          <w:rFonts w:ascii="GHEA Grapalat" w:hAnsi="GHEA Grapalat" w:cs="Sylfaen"/>
          <w:sz w:val="20"/>
          <w:szCs w:val="20"/>
        </w:rPr>
        <w:t>այսուհետ</w:t>
      </w:r>
      <w:proofErr w:type="spellEnd"/>
      <w:r w:rsidRPr="00ED004F">
        <w:rPr>
          <w:rFonts w:ascii="GHEA Grapalat" w:hAnsi="GHEA Grapalat" w:cs="Sylfaen"/>
          <w:sz w:val="20"/>
          <w:szCs w:val="20"/>
          <w:lang w:val="ru-RU"/>
        </w:rPr>
        <w:t xml:space="preserve">` </w:t>
      </w:r>
      <w:proofErr w:type="spellStart"/>
      <w:r w:rsidRPr="00F566BF">
        <w:rPr>
          <w:rFonts w:ascii="GHEA Grapalat" w:hAnsi="GHEA Grapalat" w:cs="Sylfaen"/>
          <w:sz w:val="20"/>
          <w:szCs w:val="20"/>
        </w:rPr>
        <w:t>Պատվիրատու</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ED004F" w:rsidRDefault="007678FA" w:rsidP="007678FA">
      <w:pPr>
        <w:tabs>
          <w:tab w:val="left" w:pos="360"/>
          <w:tab w:val="left" w:pos="540"/>
        </w:tabs>
        <w:jc w:val="both"/>
        <w:rPr>
          <w:rFonts w:ascii="GHEA Grapalat" w:hAnsi="GHEA Grapalat" w:cs="Sylfaen"/>
          <w:lang w:val="ru-RU"/>
        </w:rPr>
      </w:pPr>
      <w:r w:rsidRPr="00ED004F">
        <w:rPr>
          <w:rFonts w:ascii="GHEA Grapalat" w:hAnsi="GHEA Grapalat" w:cs="Sylfaen"/>
          <w:lang w:val="ru-RU"/>
        </w:rPr>
        <w:t xml:space="preserve">                                            </w:t>
      </w:r>
      <w:proofErr w:type="spellStart"/>
      <w:r w:rsidRPr="00F566BF">
        <w:rPr>
          <w:rFonts w:ascii="GHEA Grapalat" w:hAnsi="GHEA Grapalat" w:cs="Sylfaen"/>
          <w:sz w:val="12"/>
          <w:szCs w:val="12"/>
        </w:rPr>
        <w:t>Պատվիրատուի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r w:rsidRPr="00ED004F">
        <w:rPr>
          <w:rFonts w:ascii="GHEA Grapalat" w:hAnsi="GHEA Grapalat" w:cs="Sylfaen"/>
          <w:sz w:val="12"/>
          <w:szCs w:val="12"/>
          <w:lang w:val="ru-RU"/>
        </w:rPr>
        <w:t xml:space="preserve">     </w:t>
      </w:r>
      <w:r w:rsidRPr="00ED004F">
        <w:rPr>
          <w:rFonts w:ascii="GHEA Grapalat" w:hAnsi="GHEA Grapalat" w:cs="Sylfaen"/>
          <w:sz w:val="16"/>
          <w:szCs w:val="16"/>
          <w:lang w:val="ru-RU"/>
        </w:rPr>
        <w:t xml:space="preserve">                                                           </w:t>
      </w:r>
      <w:proofErr w:type="spellStart"/>
      <w:r w:rsidRPr="00F566BF">
        <w:rPr>
          <w:rFonts w:ascii="GHEA Grapalat" w:hAnsi="GHEA Grapalat" w:cs="Sylfaen"/>
          <w:sz w:val="12"/>
          <w:szCs w:val="12"/>
        </w:rPr>
        <w:t>Կատարողի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ED004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ED004F">
        <w:rPr>
          <w:rFonts w:ascii="GHEA Grapalat" w:hAnsi="GHEA Grapalat" w:cs="Sylfaen"/>
          <w:sz w:val="20"/>
          <w:szCs w:val="20"/>
          <w:lang w:val="ru-RU"/>
        </w:rPr>
        <w:t xml:space="preserve"> </w:t>
      </w:r>
      <w:proofErr w:type="spellStart"/>
      <w:r w:rsidRPr="00F566BF">
        <w:rPr>
          <w:rFonts w:ascii="GHEA Grapalat" w:hAnsi="GHEA Grapalat" w:cs="Sylfaen"/>
          <w:sz w:val="20"/>
        </w:rPr>
        <w:t>միջև</w:t>
      </w:r>
      <w:proofErr w:type="spellEnd"/>
      <w:r w:rsidRPr="00ED004F">
        <w:rPr>
          <w:rFonts w:ascii="GHEA Grapalat" w:hAnsi="GHEA Grapalat" w:cs="Sylfaen"/>
          <w:sz w:val="20"/>
          <w:lang w:val="ru-RU"/>
        </w:rPr>
        <w:t xml:space="preserve"> 20     </w:t>
      </w:r>
      <w:r w:rsidRPr="00F566BF">
        <w:rPr>
          <w:rFonts w:ascii="GHEA Grapalat" w:hAnsi="GHEA Grapalat" w:cs="Sylfaen"/>
          <w:sz w:val="20"/>
        </w:rPr>
        <w:t>թ</w:t>
      </w:r>
      <w:r w:rsidRPr="00ED004F">
        <w:rPr>
          <w:rFonts w:ascii="GHEA Grapalat" w:hAnsi="GHEA Grapalat" w:cs="Sylfaen"/>
          <w:sz w:val="20"/>
          <w:lang w:val="ru-RU"/>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1748B8">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433C1" w14:textId="77777777" w:rsidR="002419DA" w:rsidRDefault="002419DA">
      <w:r>
        <w:separator/>
      </w:r>
    </w:p>
  </w:endnote>
  <w:endnote w:type="continuationSeparator" w:id="0">
    <w:p w14:paraId="280CE14A" w14:textId="77777777" w:rsidR="002419DA" w:rsidRDefault="00241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60525E" w14:textId="77777777" w:rsidR="002419DA" w:rsidRDefault="002419DA">
      <w:r>
        <w:separator/>
      </w:r>
    </w:p>
  </w:footnote>
  <w:footnote w:type="continuationSeparator" w:id="0">
    <w:p w14:paraId="314C3D50" w14:textId="77777777" w:rsidR="002419DA" w:rsidRDefault="002419DA">
      <w:r>
        <w:continuationSeparator/>
      </w:r>
    </w:p>
  </w:footnote>
  <w:footnote w:id="1">
    <w:p w14:paraId="0C407555" w14:textId="7273BA69" w:rsidR="00F15FB2" w:rsidRPr="00837190" w:rsidRDefault="00F15FB2" w:rsidP="00837190">
      <w:pPr>
        <w:pStyle w:val="FootnoteText"/>
        <w:jc w:val="both"/>
        <w:rPr>
          <w:rFonts w:ascii="GHEA Grapalat" w:hAnsi="GHEA Grapalat"/>
          <w:b/>
          <w:bCs/>
          <w:i/>
          <w:sz w:val="16"/>
          <w:szCs w:val="16"/>
          <w:lang w:val="hy-AM"/>
        </w:rPr>
      </w:pPr>
      <w:r>
        <w:rPr>
          <w:rStyle w:val="FootnoteReference"/>
        </w:rPr>
        <w:footnoteRef/>
      </w:r>
      <w:r>
        <w:t xml:space="preserve"> </w:t>
      </w:r>
      <w:r w:rsidRPr="00F566BF">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F566BF">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«ԲՄԾՁԲ» բառը՝ համապատասխանաբ</w:t>
      </w:r>
      <w:r>
        <w:rPr>
          <w:rFonts w:ascii="GHEA Grapalat" w:hAnsi="GHEA Grapalat"/>
          <w:b/>
          <w:bCs/>
          <w:i/>
          <w:sz w:val="16"/>
          <w:szCs w:val="16"/>
          <w:lang w:val="af-ZA"/>
        </w:rPr>
        <w:t>ար «ԳՀԾՁԲ» կամ «ՀՄԱԾՁԲ» բառերով</w:t>
      </w:r>
      <w:r>
        <w:rPr>
          <w:rFonts w:ascii="GHEA Grapalat" w:hAnsi="GHEA Grapalat"/>
          <w:b/>
          <w:bCs/>
          <w:i/>
          <w:sz w:val="16"/>
          <w:szCs w:val="16"/>
          <w:lang w:val="hy-AM"/>
        </w:rPr>
        <w:t>:</w:t>
      </w:r>
    </w:p>
  </w:footnote>
  <w:footnote w:id="2">
    <w:p w14:paraId="6B70801E" w14:textId="77777777" w:rsidR="00F15FB2" w:rsidRPr="00F71502" w:rsidRDefault="00F15FB2" w:rsidP="00271FEB">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5EFF2A9" w14:textId="77777777" w:rsidR="00F15FB2" w:rsidRDefault="00F15FB2" w:rsidP="00271FEB">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D94074">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D94074">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D94074">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13D2FA8" w14:textId="77777777" w:rsidR="00F15FB2" w:rsidRDefault="00F15FB2" w:rsidP="00271FE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8FA255" w14:textId="1C078C1B" w:rsidR="00F15FB2" w:rsidRDefault="00F15FB2" w:rsidP="00271FE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896BBCD" w14:textId="77777777" w:rsidR="00F15FB2" w:rsidRPr="00271FEB" w:rsidRDefault="00F15FB2" w:rsidP="00271FEB">
      <w:pPr>
        <w:jc w:val="both"/>
        <w:rPr>
          <w:rFonts w:ascii="GHEA Grapalat" w:hAnsi="GHEA Grapalat" w:cs="Sylfaen"/>
          <w:i/>
          <w:sz w:val="16"/>
          <w:szCs w:val="16"/>
          <w:lang w:eastAsia="ru-RU"/>
        </w:rPr>
      </w:pPr>
    </w:p>
  </w:footnote>
  <w:footnote w:id="3">
    <w:p w14:paraId="724B51D9" w14:textId="5D217820" w:rsidR="00F15FB2" w:rsidRPr="00334EFB" w:rsidRDefault="00F15FB2"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51107CF" w14:textId="7CA27306" w:rsidR="00F15FB2" w:rsidRPr="00954C1B" w:rsidRDefault="00F15FB2">
      <w:pPr>
        <w:pStyle w:val="FootnoteText"/>
        <w:rPr>
          <w:rFonts w:asciiTheme="minorHAnsi" w:hAnsiTheme="minorHAnsi"/>
        </w:rPr>
      </w:pPr>
      <w:r>
        <w:rPr>
          <w:rStyle w:val="FootnoteReference"/>
        </w:rPr>
        <w:footnoteRef/>
      </w:r>
      <w:r>
        <w:t xml:space="preserve"> </w:t>
      </w:r>
      <w:proofErr w:type="spellStart"/>
      <w:r w:rsidRPr="00357E6C">
        <w:rPr>
          <w:rFonts w:ascii="GHEA Grapalat" w:hAnsi="GHEA Grapalat" w:cs="Sylfaen"/>
          <w:i/>
          <w:sz w:val="16"/>
          <w:szCs w:val="16"/>
        </w:rPr>
        <w:t>Սահմանվում</w:t>
      </w:r>
      <w:proofErr w:type="spellEnd"/>
      <w:r w:rsidRPr="00357E6C">
        <w:rPr>
          <w:rFonts w:ascii="GHEA Grapalat" w:hAnsi="GHEA Grapalat" w:cs="Sylfaen"/>
          <w:i/>
          <w:sz w:val="16"/>
          <w:szCs w:val="16"/>
        </w:rPr>
        <w:t xml:space="preserve"> է </w:t>
      </w:r>
      <w:r w:rsidRPr="00CE432D">
        <w:rPr>
          <w:rFonts w:ascii="GHEA Grapalat" w:hAnsi="GHEA Grapalat" w:cs="Sylfaen"/>
          <w:i/>
          <w:sz w:val="16"/>
          <w:szCs w:val="16"/>
          <w:lang w:val="hy-AM"/>
        </w:rPr>
        <w:t>պ</w:t>
      </w:r>
      <w:proofErr w:type="spellStart"/>
      <w:r w:rsidRPr="00357E6C">
        <w:rPr>
          <w:rFonts w:ascii="GHEA Grapalat" w:hAnsi="GHEA Grapalat" w:cs="Sylfaen"/>
          <w:i/>
          <w:sz w:val="16"/>
          <w:szCs w:val="16"/>
        </w:rPr>
        <w:t>ատվիրատուի</w:t>
      </w:r>
      <w:proofErr w:type="spellEnd"/>
      <w:r w:rsidRPr="00357E6C">
        <w:rPr>
          <w:rFonts w:ascii="GHEA Grapalat" w:hAnsi="GHEA Grapalat" w:cs="Sylfaen"/>
          <w:i/>
          <w:sz w:val="16"/>
          <w:szCs w:val="16"/>
        </w:rPr>
        <w:t xml:space="preserve"> </w:t>
      </w:r>
      <w:proofErr w:type="spellStart"/>
      <w:r w:rsidRPr="00357E6C">
        <w:rPr>
          <w:rFonts w:ascii="GHEA Grapalat" w:hAnsi="GHEA Grapalat" w:cs="Sylfaen"/>
          <w:i/>
          <w:sz w:val="16"/>
          <w:szCs w:val="16"/>
        </w:rPr>
        <w:t>կողմից</w:t>
      </w:r>
      <w:proofErr w:type="spellEnd"/>
      <w:r w:rsidRPr="00357E6C">
        <w:rPr>
          <w:rFonts w:ascii="GHEA Grapalat" w:hAnsi="GHEA Grapalat" w:cs="Sylfaen"/>
          <w:i/>
          <w:sz w:val="16"/>
          <w:szCs w:val="16"/>
        </w:rPr>
        <w:t>:</w:t>
      </w:r>
    </w:p>
  </w:footnote>
  <w:footnote w:id="5">
    <w:p w14:paraId="5F63B7F5" w14:textId="77777777" w:rsidR="00562537" w:rsidRPr="004B72E3" w:rsidRDefault="00562537" w:rsidP="00562537">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0F951E47" w14:textId="77777777" w:rsidR="00562537" w:rsidRPr="004B72E3" w:rsidRDefault="00562537" w:rsidP="00562537">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6B74F53" w14:textId="77777777" w:rsidR="00562537" w:rsidRPr="00A70EAF" w:rsidRDefault="00562537" w:rsidP="0056253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6">
    <w:p w14:paraId="216B1293" w14:textId="77777777" w:rsidR="00562537" w:rsidRPr="001B25D3" w:rsidRDefault="00562537" w:rsidP="00562537">
      <w:pPr>
        <w:pStyle w:val="FootnoteText"/>
        <w:rPr>
          <w:rFonts w:ascii="GHEA Grapalat" w:hAnsi="GHEA Grapalat" w:cs="Sylfaen"/>
          <w:i/>
          <w:sz w:val="16"/>
          <w:szCs w:val="16"/>
        </w:rPr>
      </w:pPr>
      <w:r>
        <w:rPr>
          <w:rStyle w:val="FootnoteReference"/>
        </w:rPr>
        <w:footnoteRef/>
      </w:r>
      <w:r>
        <w:t xml:space="preserve"> </w:t>
      </w:r>
      <w:proofErr w:type="spellStart"/>
      <w:r w:rsidRPr="009E1D1C">
        <w:rPr>
          <w:rFonts w:ascii="GHEA Grapalat" w:hAnsi="GHEA Grapalat" w:cs="Sylfaen"/>
          <w:i/>
          <w:sz w:val="16"/>
          <w:szCs w:val="16"/>
        </w:rPr>
        <w:t>Եթե</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հայտով</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տվյալ</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չափաբաժնի</w:t>
      </w:r>
      <w:r w:rsidRPr="009E1D1C">
        <w:rPr>
          <w:rFonts w:ascii="GHEA Grapalat" w:hAnsi="GHEA Grapalat" w:cs="Sylfaen"/>
          <w:i/>
          <w:sz w:val="16"/>
          <w:szCs w:val="16"/>
          <w:lang w:val="hy-AM"/>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գինը</w:t>
      </w:r>
      <w:proofErr w:type="spellEnd"/>
      <w:r w:rsidRPr="009E1D1C">
        <w:rPr>
          <w:rFonts w:ascii="GHEA Grapalat" w:hAnsi="GHEA Grapalat" w:cs="Sylfaen"/>
          <w:i/>
          <w:sz w:val="16"/>
          <w:szCs w:val="16"/>
        </w:rPr>
        <w:t>․</w:t>
      </w:r>
    </w:p>
    <w:p w14:paraId="23B448B4" w14:textId="77777777" w:rsidR="00562537" w:rsidRPr="001B25D3" w:rsidRDefault="00562537" w:rsidP="00562537">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քսանհինգապատիկը</w:t>
      </w:r>
      <w:proofErr w:type="spellEnd"/>
      <w:r w:rsidRPr="009E1D1C">
        <w:rPr>
          <w:rFonts w:ascii="GHEA Grapalat" w:hAnsi="GHEA Grapalat" w:cs="Sylfaen"/>
          <w:i/>
          <w:sz w:val="16"/>
          <w:szCs w:val="16"/>
        </w:rPr>
        <w:t xml:space="preserve"> և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ծառայությունները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&lt;&lt;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բանկերի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կողմից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տրամադրված</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երաշխիքների</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w:t>
      </w:r>
    </w:p>
    <w:p w14:paraId="5655D6D0" w14:textId="77777777" w:rsidR="00562537" w:rsidRPr="001B25D3" w:rsidRDefault="00562537" w:rsidP="00562537">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բայց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ավելի</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քսանհինգապատիկից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պակաս</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քսանհինգապատիկից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սակայն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&lt;&lt; </w:t>
      </w:r>
      <w:proofErr w:type="spellStart"/>
      <w:r w:rsidRPr="009E1D1C">
        <w:rPr>
          <w:rFonts w:ascii="GHEA Grapalat" w:hAnsi="GHEA Grapalat" w:cs="Sylfaen"/>
          <w:i/>
          <w:sz w:val="16"/>
          <w:szCs w:val="16"/>
        </w:rPr>
        <w:t>տուժանքի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հավելված</w:t>
      </w:r>
      <w:proofErr w:type="spellEnd"/>
      <w:r w:rsidRPr="009E1D1C">
        <w:rPr>
          <w:rFonts w:ascii="GHEA Grapalat" w:hAnsi="GHEA Grapalat" w:cs="Sylfaen"/>
          <w:i/>
          <w:sz w:val="16"/>
          <w:szCs w:val="16"/>
        </w:rPr>
        <w:t xml:space="preserve"> 4․2)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իսկ</w:t>
      </w:r>
      <w:proofErr w:type="spellEnd"/>
      <w:r w:rsidRPr="009E1D1C">
        <w:rPr>
          <w:rFonts w:ascii="GHEA Grapalat" w:hAnsi="GHEA Grapalat" w:cs="Sylfaen"/>
          <w:i/>
          <w:sz w:val="16"/>
          <w:szCs w:val="16"/>
        </w:rPr>
        <w:t xml:space="preserve"> &lt;&lt;20&gt;&gt; </w:t>
      </w:r>
      <w:proofErr w:type="spellStart"/>
      <w:r w:rsidRPr="009E1D1C">
        <w:rPr>
          <w:rFonts w:ascii="GHEA Grapalat" w:hAnsi="GHEA Grapalat" w:cs="Sylfaen"/>
          <w:i/>
          <w:sz w:val="16"/>
          <w:szCs w:val="16"/>
        </w:rPr>
        <w:t>թիվը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փոխարինվում</w:t>
      </w:r>
      <w:proofErr w:type="spellEnd"/>
      <w:r w:rsidRPr="009E1D1C">
        <w:rPr>
          <w:rFonts w:ascii="GHEA Grapalat" w:hAnsi="GHEA Grapalat" w:cs="Sylfaen"/>
          <w:i/>
          <w:sz w:val="16"/>
          <w:szCs w:val="16"/>
        </w:rPr>
        <w:t xml:space="preserve"> է &lt;&lt;90&gt;&gt; </w:t>
      </w:r>
      <w:proofErr w:type="spellStart"/>
      <w:r w:rsidRPr="009E1D1C">
        <w:rPr>
          <w:rFonts w:ascii="GHEA Grapalat" w:hAnsi="GHEA Grapalat" w:cs="Sylfaen"/>
          <w:i/>
          <w:sz w:val="16"/>
          <w:szCs w:val="16"/>
        </w:rPr>
        <w:t>թվով</w:t>
      </w:r>
      <w:proofErr w:type="spellEnd"/>
      <w:r w:rsidRPr="009E1D1C">
        <w:rPr>
          <w:rFonts w:ascii="GHEA Grapalat" w:hAnsi="GHEA Grapalat" w:cs="Sylfaen"/>
          <w:i/>
          <w:sz w:val="16"/>
          <w:szCs w:val="16"/>
        </w:rPr>
        <w:t>,</w:t>
      </w:r>
    </w:p>
    <w:p w14:paraId="361ED6F5" w14:textId="77777777" w:rsidR="00562537" w:rsidRPr="00334EFB" w:rsidRDefault="00562537" w:rsidP="00562537">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է &lt;&lt; </w:t>
      </w:r>
      <w:proofErr w:type="spellStart"/>
      <w:r w:rsidRPr="009E1D1C">
        <w:rPr>
          <w:rFonts w:ascii="GHEA Grapalat" w:hAnsi="GHEA Grapalat" w:cs="Sylfaen"/>
          <w:i/>
          <w:sz w:val="16"/>
          <w:szCs w:val="16"/>
        </w:rPr>
        <w:t>տուժանքի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հավելված</w:t>
      </w:r>
      <w:proofErr w:type="spellEnd"/>
      <w:r w:rsidRPr="009E1D1C">
        <w:rPr>
          <w:rFonts w:ascii="GHEA Grapalat" w:hAnsi="GHEA Grapalat" w:cs="Sylfaen"/>
          <w:i/>
          <w:sz w:val="16"/>
          <w:szCs w:val="16"/>
        </w:rPr>
        <w:t xml:space="preserve"> 4․2)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 xml:space="preserve">, &lt;&lt;15&gt;&gt; </w:t>
      </w:r>
      <w:proofErr w:type="spellStart"/>
      <w:r w:rsidRPr="009E1D1C">
        <w:rPr>
          <w:rFonts w:ascii="GHEA Grapalat" w:hAnsi="GHEA Grapalat" w:cs="Sylfaen"/>
          <w:i/>
          <w:sz w:val="16"/>
          <w:szCs w:val="16"/>
        </w:rPr>
        <w:t>թիվը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փոխարինվում</w:t>
      </w:r>
      <w:proofErr w:type="spellEnd"/>
      <w:r w:rsidRPr="00915006">
        <w:rPr>
          <w:rFonts w:ascii="GHEA Grapalat" w:hAnsi="GHEA Grapalat" w:cs="Sylfaen"/>
          <w:i/>
          <w:sz w:val="16"/>
          <w:szCs w:val="16"/>
        </w:rPr>
        <w:t xml:space="preserve"> է &lt;&lt;30&gt;&gt; </w:t>
      </w:r>
      <w:proofErr w:type="spellStart"/>
      <w:r w:rsidRPr="00915006">
        <w:rPr>
          <w:rFonts w:ascii="GHEA Grapalat" w:hAnsi="GHEA Grapalat" w:cs="Sylfaen"/>
          <w:i/>
          <w:sz w:val="16"/>
          <w:szCs w:val="16"/>
        </w:rPr>
        <w:t>թվով</w:t>
      </w:r>
      <w:proofErr w:type="spellEnd"/>
      <w:r w:rsidRPr="00915006">
        <w:rPr>
          <w:rFonts w:ascii="GHEA Grapalat" w:hAnsi="GHEA Grapalat" w:cs="Sylfaen"/>
          <w:i/>
          <w:sz w:val="16"/>
          <w:szCs w:val="16"/>
        </w:rPr>
        <w:t xml:space="preserve">, </w:t>
      </w:r>
      <w:proofErr w:type="spellStart"/>
      <w:r w:rsidRPr="00915006">
        <w:rPr>
          <w:rFonts w:ascii="GHEA Grapalat" w:hAnsi="GHEA Grapalat" w:cs="Sylfaen"/>
          <w:i/>
          <w:sz w:val="16"/>
          <w:szCs w:val="16"/>
        </w:rPr>
        <w:t>իսկ</w:t>
      </w:r>
      <w:proofErr w:type="spellEnd"/>
      <w:r w:rsidRPr="00915006">
        <w:rPr>
          <w:rFonts w:ascii="GHEA Grapalat" w:hAnsi="GHEA Grapalat" w:cs="Sylfaen"/>
          <w:i/>
          <w:sz w:val="16"/>
          <w:szCs w:val="16"/>
        </w:rPr>
        <w:t xml:space="preserve"> &lt;&lt;20&gt;&gt; </w:t>
      </w:r>
      <w:proofErr w:type="spellStart"/>
      <w:r w:rsidRPr="00915006">
        <w:rPr>
          <w:rFonts w:ascii="GHEA Grapalat" w:hAnsi="GHEA Grapalat" w:cs="Sylfaen"/>
          <w:i/>
          <w:sz w:val="16"/>
          <w:szCs w:val="16"/>
        </w:rPr>
        <w:t>թիվը</w:t>
      </w:r>
      <w:proofErr w:type="spellEnd"/>
      <w:r w:rsidRPr="00915006">
        <w:rPr>
          <w:rFonts w:ascii="GHEA Grapalat" w:hAnsi="GHEA Grapalat" w:cs="Sylfaen"/>
          <w:i/>
          <w:sz w:val="16"/>
          <w:szCs w:val="16"/>
        </w:rPr>
        <w:t xml:space="preserve">՝ &lt;&lt;90&gt;&gt; </w:t>
      </w:r>
      <w:proofErr w:type="spellStart"/>
      <w:r w:rsidRPr="00915006">
        <w:rPr>
          <w:rFonts w:ascii="GHEA Grapalat" w:hAnsi="GHEA Grapalat" w:cs="Sylfaen"/>
          <w:i/>
          <w:sz w:val="16"/>
          <w:szCs w:val="16"/>
        </w:rPr>
        <w:t>թվով</w:t>
      </w:r>
      <w:proofErr w:type="spellEnd"/>
      <w:r w:rsidRPr="00915006">
        <w:rPr>
          <w:rFonts w:ascii="GHEA Grapalat" w:hAnsi="GHEA Grapalat" w:cs="Sylfaen"/>
          <w:i/>
          <w:sz w:val="16"/>
          <w:szCs w:val="16"/>
        </w:rPr>
        <w:t>,</w:t>
      </w:r>
    </w:p>
  </w:footnote>
  <w:footnote w:id="7">
    <w:p w14:paraId="47E74725" w14:textId="77777777" w:rsidR="001723D3" w:rsidRPr="008519CC" w:rsidRDefault="001723D3" w:rsidP="001723D3">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ծառայությունները</w:t>
      </w:r>
      <w:proofErr w:type="spellEnd"/>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0EA12532" w14:textId="77777777" w:rsidR="001723D3" w:rsidRPr="008519CC" w:rsidRDefault="001723D3" w:rsidP="001723D3">
      <w:pPr>
        <w:pStyle w:val="FootnoteText"/>
        <w:rPr>
          <w:rFonts w:ascii="Times New Roman" w:hAnsi="Times New Roman"/>
          <w:vertAlign w:val="superscript"/>
          <w:lang w:val="hy-AM"/>
        </w:rPr>
      </w:pPr>
    </w:p>
    <w:p w14:paraId="571C9EF8" w14:textId="77777777" w:rsidR="001723D3" w:rsidRPr="00A70EAF" w:rsidRDefault="001723D3" w:rsidP="001723D3">
      <w:pPr>
        <w:pStyle w:val="FootnoteText"/>
        <w:rPr>
          <w:rFonts w:asciiTheme="minorHAnsi" w:hAnsiTheme="minorHAnsi"/>
          <w:lang w:val="hy-AM"/>
        </w:rPr>
      </w:pPr>
    </w:p>
  </w:footnote>
  <w:footnote w:id="8">
    <w:p w14:paraId="2EDB7FEB" w14:textId="109E5BE9" w:rsidR="00F15FB2" w:rsidRPr="004F02AD" w:rsidRDefault="00F15FB2">
      <w:pPr>
        <w:pStyle w:val="FootnoteText"/>
        <w:rPr>
          <w:rFonts w:asciiTheme="minorHAnsi" w:hAnsiTheme="minorHAnsi"/>
        </w:rPr>
      </w:pPr>
      <w:r>
        <w:rPr>
          <w:rStyle w:val="FootnoteReference"/>
        </w:rPr>
        <w:footnoteRef/>
      </w:r>
      <w:r>
        <w:t xml:space="preserve">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CE432D">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p>
  </w:footnote>
  <w:footnote w:id="9">
    <w:p w14:paraId="69085C67" w14:textId="045FC4C1" w:rsidR="00F15FB2" w:rsidRPr="004F02AD" w:rsidRDefault="00F15FB2" w:rsidP="004F02A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0">
    <w:p w14:paraId="524D5786" w14:textId="77777777" w:rsidR="00A5045F" w:rsidRPr="001E7733" w:rsidRDefault="00A5045F" w:rsidP="00A5045F">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proofErr w:type="spellStart"/>
      <w:r>
        <w:rPr>
          <w:rFonts w:ascii="GHEA Grapalat" w:hAnsi="GHEA Grapalat"/>
          <w:i/>
          <w:sz w:val="16"/>
          <w:szCs w:val="16"/>
        </w:rPr>
        <w:t>լրացվում</w:t>
      </w:r>
      <w:proofErr w:type="spellEnd"/>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proofErr w:type="spellStart"/>
      <w:r>
        <w:rPr>
          <w:rFonts w:ascii="GHEA Grapalat" w:hAnsi="GHEA Grapalat"/>
          <w:i/>
          <w:sz w:val="16"/>
          <w:szCs w:val="16"/>
        </w:rPr>
        <w:t>հանձնաժողովի</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քարտուղարի</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կողմից</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մինչև</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հրավերը</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տեղեկագրում</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հրապարակելը</w:t>
      </w:r>
      <w:proofErr w:type="spellEnd"/>
      <w:r w:rsidRPr="00A65C38">
        <w:rPr>
          <w:rFonts w:ascii="GHEA Grapalat" w:hAnsi="GHEA Grapalat"/>
          <w:i/>
          <w:sz w:val="16"/>
          <w:szCs w:val="16"/>
          <w:lang w:val="hy-AM"/>
        </w:rPr>
        <w:t>:</w:t>
      </w:r>
    </w:p>
    <w:p w14:paraId="7C2399DA" w14:textId="77777777" w:rsidR="00A5045F" w:rsidRPr="0054162F" w:rsidDel="00856FDE" w:rsidRDefault="00A5045F" w:rsidP="00A5045F">
      <w:pPr>
        <w:pStyle w:val="FootnoteText"/>
        <w:rPr>
          <w:del w:id="9" w:author="User" w:date="2019-05-26T09:57:00Z"/>
          <w:i/>
          <w:color w:val="FF0000"/>
          <w:lang w:val="af-ZA"/>
        </w:rPr>
      </w:pPr>
    </w:p>
  </w:footnote>
  <w:footnote w:id="11">
    <w:p w14:paraId="589EF936" w14:textId="0C9C60A1" w:rsidR="00F15FB2" w:rsidRPr="00334EFB" w:rsidRDefault="00F15FB2" w:rsidP="00334EFB">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2">
    <w:p w14:paraId="48811B7F" w14:textId="1255CD5A" w:rsidR="00334EFB" w:rsidRPr="00334EFB" w:rsidRDefault="00F15FB2" w:rsidP="00334EFB">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1C08AF7B" w14:textId="77777777" w:rsidR="00334EFB" w:rsidRPr="00D66974" w:rsidRDefault="00334EFB" w:rsidP="00334EFB">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55887A4F" w14:textId="0F8701E2" w:rsidR="00F15FB2" w:rsidRPr="00C25873" w:rsidRDefault="00F15FB2">
      <w:pPr>
        <w:pStyle w:val="FootnoteText"/>
        <w:rPr>
          <w:rFonts w:asciiTheme="minorHAnsi" w:hAnsiTheme="minorHAnsi"/>
          <w:lang w:val="hy-AM"/>
        </w:rPr>
      </w:pPr>
    </w:p>
  </w:footnote>
  <w:footnote w:id="13">
    <w:p w14:paraId="3118507F" w14:textId="77777777" w:rsidR="00F15FB2" w:rsidRPr="00D40735" w:rsidRDefault="00F15FB2" w:rsidP="00C25873">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0CD4D6C8" w14:textId="77777777" w:rsidR="00F15FB2" w:rsidRPr="00DF6AA5" w:rsidRDefault="00F15FB2" w:rsidP="00C25873">
      <w:pPr>
        <w:pStyle w:val="FootnoteText"/>
        <w:rPr>
          <w:rFonts w:ascii="Sylfaen" w:hAnsi="Sylfaen"/>
          <w:lang w:val="af-ZA"/>
        </w:rPr>
      </w:pPr>
    </w:p>
    <w:p w14:paraId="4E9B949D" w14:textId="5C7289AB" w:rsidR="00F15FB2" w:rsidRPr="00C25873" w:rsidRDefault="00F15FB2">
      <w:pPr>
        <w:pStyle w:val="FootnoteText"/>
        <w:rPr>
          <w:rFonts w:asciiTheme="minorHAnsi" w:hAnsiTheme="minorHAnsi"/>
          <w:lang w:val="af-ZA"/>
        </w:rPr>
      </w:pPr>
    </w:p>
  </w:footnote>
  <w:footnote w:id="14">
    <w:p w14:paraId="00A747BB" w14:textId="77777777" w:rsidR="00F15FB2" w:rsidRPr="00D66974" w:rsidRDefault="00F15FB2"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F15FB2" w:rsidRPr="00D66974" w:rsidRDefault="00F15FB2">
      <w:pPr>
        <w:pStyle w:val="FootnoteText"/>
        <w:rPr>
          <w:rFonts w:asciiTheme="minorHAnsi" w:hAnsiTheme="minorHAnsi"/>
          <w:lang w:val="hy-AM"/>
        </w:rPr>
      </w:pPr>
    </w:p>
  </w:footnote>
  <w:footnote w:id="15">
    <w:p w14:paraId="50B463E2" w14:textId="5208C808" w:rsidR="00F15FB2" w:rsidRPr="00D66974" w:rsidRDefault="00F15FB2" w:rsidP="00AD2285">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89F6E2F" w14:textId="439BF28A" w:rsidR="00F15FB2" w:rsidRPr="00D66974" w:rsidRDefault="00F15FB2">
      <w:pPr>
        <w:pStyle w:val="FootnoteText"/>
        <w:rPr>
          <w:rFonts w:asciiTheme="minorHAnsi" w:hAnsiTheme="minorHAnsi"/>
          <w:lang w:val="hy-AM"/>
        </w:rPr>
      </w:pPr>
    </w:p>
  </w:footnote>
  <w:footnote w:id="16">
    <w:p w14:paraId="4E70C97F" w14:textId="77777777" w:rsidR="00713971" w:rsidRPr="00D66974" w:rsidRDefault="00713971" w:rsidP="00713971">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713971">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57EEF343" w14:textId="77777777" w:rsidR="00713971" w:rsidRPr="00D66974" w:rsidRDefault="00713971" w:rsidP="00713971">
      <w:pPr>
        <w:pStyle w:val="FootnoteText"/>
        <w:jc w:val="both"/>
        <w:rPr>
          <w:vertAlign w:val="superscript"/>
        </w:rPr>
      </w:pPr>
      <w:proofErr w:type="spellStart"/>
      <w:r w:rsidRPr="00D66974">
        <w:rPr>
          <w:rFonts w:ascii="GHEA Grapalat" w:hAnsi="GHEA Grapalat"/>
          <w:i/>
          <w:sz w:val="16"/>
        </w:rPr>
        <w:t>Եթե</w:t>
      </w:r>
      <w:proofErr w:type="spellEnd"/>
      <w:r w:rsidRPr="00D66974">
        <w:rPr>
          <w:rFonts w:ascii="GHEA Grapalat" w:hAnsi="GHEA Grapalat"/>
          <w:i/>
          <w:sz w:val="16"/>
        </w:rPr>
        <w:t xml:space="preserve"> </w:t>
      </w:r>
      <w:proofErr w:type="spellStart"/>
      <w:r w:rsidRPr="00D66974">
        <w:rPr>
          <w:rFonts w:ascii="GHEA Grapalat" w:hAnsi="GHEA Grapalat"/>
          <w:i/>
          <w:sz w:val="16"/>
        </w:rPr>
        <w:t>պայմանագիրը</w:t>
      </w:r>
      <w:proofErr w:type="spellEnd"/>
      <w:r w:rsidRPr="00D66974">
        <w:rPr>
          <w:rFonts w:ascii="GHEA Grapalat" w:hAnsi="GHEA Grapalat"/>
          <w:i/>
          <w:sz w:val="16"/>
        </w:rPr>
        <w:t xml:space="preserve"> </w:t>
      </w:r>
      <w:proofErr w:type="spellStart"/>
      <w:r w:rsidRPr="00D66974">
        <w:rPr>
          <w:rFonts w:ascii="GHEA Grapalat" w:hAnsi="GHEA Grapalat"/>
          <w:i/>
          <w:sz w:val="16"/>
        </w:rPr>
        <w:t>ներառում</w:t>
      </w:r>
      <w:proofErr w:type="spellEnd"/>
      <w:r w:rsidRPr="00D66974">
        <w:rPr>
          <w:rFonts w:ascii="GHEA Grapalat" w:hAnsi="GHEA Grapalat"/>
          <w:i/>
          <w:sz w:val="16"/>
        </w:rPr>
        <w:t xml:space="preserve"> է </w:t>
      </w:r>
      <w:proofErr w:type="spellStart"/>
      <w:r w:rsidRPr="00D66974">
        <w:rPr>
          <w:rFonts w:ascii="GHEA Grapalat" w:hAnsi="GHEA Grapalat"/>
          <w:i/>
          <w:sz w:val="16"/>
        </w:rPr>
        <w:t>մեկից</w:t>
      </w:r>
      <w:proofErr w:type="spellEnd"/>
      <w:r w:rsidRPr="00D66974">
        <w:rPr>
          <w:rFonts w:ascii="GHEA Grapalat" w:hAnsi="GHEA Grapalat"/>
          <w:i/>
          <w:sz w:val="16"/>
        </w:rPr>
        <w:t xml:space="preserve"> </w:t>
      </w:r>
      <w:proofErr w:type="spellStart"/>
      <w:r w:rsidRPr="00D66974">
        <w:rPr>
          <w:rFonts w:ascii="GHEA Grapalat" w:hAnsi="GHEA Grapalat"/>
          <w:i/>
          <w:sz w:val="16"/>
        </w:rPr>
        <w:t>ավել</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չափաբաժին</w:t>
      </w:r>
      <w:proofErr w:type="spellEnd"/>
      <w:r w:rsidRPr="00D66974">
        <w:rPr>
          <w:rFonts w:ascii="GHEA Grapalat" w:hAnsi="GHEA Grapalat"/>
          <w:i/>
          <w:sz w:val="16"/>
        </w:rPr>
        <w:t xml:space="preserve">, </w:t>
      </w:r>
      <w:proofErr w:type="spellStart"/>
      <w:r w:rsidRPr="00D66974">
        <w:rPr>
          <w:rFonts w:ascii="GHEA Grapalat" w:hAnsi="GHEA Grapalat"/>
          <w:i/>
          <w:sz w:val="16"/>
        </w:rPr>
        <w:t>ապա</w:t>
      </w:r>
      <w:proofErr w:type="spellEnd"/>
      <w:r w:rsidRPr="00D66974">
        <w:rPr>
          <w:rFonts w:ascii="GHEA Grapalat" w:hAnsi="GHEA Grapalat"/>
          <w:i/>
          <w:sz w:val="16"/>
        </w:rPr>
        <w:t xml:space="preserve"> </w:t>
      </w:r>
      <w:proofErr w:type="spellStart"/>
      <w:r w:rsidRPr="00D66974">
        <w:rPr>
          <w:rFonts w:ascii="GHEA Grapalat" w:hAnsi="GHEA Grapalat"/>
          <w:i/>
          <w:sz w:val="16"/>
        </w:rPr>
        <w:t>տուգանքը</w:t>
      </w:r>
      <w:proofErr w:type="spellEnd"/>
      <w:r w:rsidRPr="00D66974">
        <w:rPr>
          <w:rFonts w:ascii="GHEA Grapalat" w:hAnsi="GHEA Grapalat"/>
          <w:i/>
          <w:sz w:val="16"/>
        </w:rPr>
        <w:t xml:space="preserve"> </w:t>
      </w:r>
      <w:proofErr w:type="spellStart"/>
      <w:r w:rsidRPr="00D66974">
        <w:rPr>
          <w:rFonts w:ascii="GHEA Grapalat" w:hAnsi="GHEA Grapalat"/>
          <w:i/>
          <w:sz w:val="16"/>
        </w:rPr>
        <w:t>հաշվարկվում</w:t>
      </w:r>
      <w:proofErr w:type="spellEnd"/>
      <w:r w:rsidRPr="00D66974">
        <w:rPr>
          <w:rFonts w:ascii="GHEA Grapalat" w:hAnsi="GHEA Grapalat"/>
          <w:i/>
          <w:sz w:val="16"/>
        </w:rPr>
        <w:t xml:space="preserve"> է </w:t>
      </w:r>
      <w:proofErr w:type="spellStart"/>
      <w:r w:rsidRPr="00D66974">
        <w:rPr>
          <w:rFonts w:ascii="GHEA Grapalat" w:hAnsi="GHEA Grapalat"/>
          <w:i/>
          <w:sz w:val="16"/>
        </w:rPr>
        <w:t>պայմանագրով</w:t>
      </w:r>
      <w:proofErr w:type="spellEnd"/>
      <w:r w:rsidRPr="00D66974">
        <w:rPr>
          <w:rFonts w:ascii="GHEA Grapalat" w:hAnsi="GHEA Grapalat"/>
          <w:i/>
          <w:sz w:val="16"/>
        </w:rPr>
        <w:t xml:space="preserve"> </w:t>
      </w:r>
      <w:proofErr w:type="spellStart"/>
      <w:r w:rsidRPr="00D66974">
        <w:rPr>
          <w:rFonts w:ascii="GHEA Grapalat" w:hAnsi="GHEA Grapalat"/>
          <w:i/>
          <w:sz w:val="16"/>
        </w:rPr>
        <w:t>այդ</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չափաբաժնի</w:t>
      </w:r>
      <w:proofErr w:type="spellEnd"/>
      <w:r w:rsidRPr="00D66974">
        <w:rPr>
          <w:rFonts w:ascii="GHEA Grapalat" w:hAnsi="GHEA Grapalat"/>
          <w:i/>
          <w:sz w:val="16"/>
        </w:rPr>
        <w:t xml:space="preserve"> </w:t>
      </w:r>
      <w:proofErr w:type="spellStart"/>
      <w:r w:rsidRPr="00D66974">
        <w:rPr>
          <w:rFonts w:ascii="GHEA Grapalat" w:hAnsi="GHEA Grapalat"/>
          <w:i/>
          <w:sz w:val="16"/>
        </w:rPr>
        <w:t>համար</w:t>
      </w:r>
      <w:proofErr w:type="spellEnd"/>
      <w:r w:rsidRPr="00D66974">
        <w:rPr>
          <w:rFonts w:ascii="GHEA Grapalat" w:hAnsi="GHEA Grapalat"/>
          <w:i/>
          <w:sz w:val="16"/>
        </w:rPr>
        <w:t xml:space="preserve"> </w:t>
      </w:r>
      <w:proofErr w:type="spellStart"/>
      <w:r w:rsidRPr="00D66974">
        <w:rPr>
          <w:rFonts w:ascii="GHEA Grapalat" w:hAnsi="GHEA Grapalat"/>
          <w:i/>
          <w:sz w:val="16"/>
        </w:rPr>
        <w:t>սահմանված</w:t>
      </w:r>
      <w:proofErr w:type="spellEnd"/>
      <w:r w:rsidRPr="00D66974">
        <w:rPr>
          <w:rFonts w:ascii="GHEA Grapalat" w:hAnsi="GHEA Grapalat"/>
          <w:i/>
          <w:sz w:val="16"/>
        </w:rPr>
        <w:t xml:space="preserve"> </w:t>
      </w:r>
      <w:proofErr w:type="spellStart"/>
      <w:r w:rsidRPr="00D66974">
        <w:rPr>
          <w:rFonts w:ascii="GHEA Grapalat" w:hAnsi="GHEA Grapalat"/>
          <w:i/>
          <w:sz w:val="16"/>
        </w:rPr>
        <w:t>ընդհանուր</w:t>
      </w:r>
      <w:proofErr w:type="spellEnd"/>
      <w:r w:rsidRPr="00D66974">
        <w:rPr>
          <w:rFonts w:ascii="GHEA Grapalat" w:hAnsi="GHEA Grapalat"/>
          <w:i/>
          <w:sz w:val="16"/>
        </w:rPr>
        <w:t xml:space="preserve"> </w:t>
      </w:r>
      <w:proofErr w:type="spellStart"/>
      <w:r w:rsidRPr="00D66974">
        <w:rPr>
          <w:rFonts w:ascii="GHEA Grapalat" w:hAnsi="GHEA Grapalat"/>
          <w:i/>
          <w:sz w:val="16"/>
        </w:rPr>
        <w:t>գնի</w:t>
      </w:r>
      <w:proofErr w:type="spellEnd"/>
      <w:r w:rsidRPr="00D66974">
        <w:rPr>
          <w:rFonts w:ascii="GHEA Grapalat" w:hAnsi="GHEA Grapalat"/>
          <w:i/>
          <w:sz w:val="16"/>
        </w:rPr>
        <w:t xml:space="preserve"> </w:t>
      </w:r>
      <w:proofErr w:type="spellStart"/>
      <w:r w:rsidRPr="00D66974">
        <w:rPr>
          <w:rFonts w:ascii="GHEA Grapalat" w:hAnsi="GHEA Grapalat"/>
          <w:i/>
          <w:sz w:val="16"/>
        </w:rPr>
        <w:t>նկատմամբ</w:t>
      </w:r>
      <w:proofErr w:type="spellEnd"/>
      <w:r w:rsidRPr="00D66974">
        <w:rPr>
          <w:rFonts w:ascii="GHEA Grapalat" w:hAnsi="GHEA Grapalat"/>
          <w:i/>
          <w:sz w:val="16"/>
        </w:rPr>
        <w:t>:</w:t>
      </w:r>
    </w:p>
  </w:footnote>
  <w:footnote w:id="17">
    <w:p w14:paraId="09F7E7FA" w14:textId="7F44E7C6" w:rsidR="00F15FB2" w:rsidRPr="00AD2285" w:rsidRDefault="00F15FB2">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8">
    <w:p w14:paraId="0B3418CC" w14:textId="2D200967" w:rsidR="00F15FB2" w:rsidRPr="00AD2285" w:rsidRDefault="00F15FB2">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9">
    <w:p w14:paraId="3EF29434" w14:textId="77777777" w:rsidR="002676A1" w:rsidRPr="00CD51B9" w:rsidRDefault="002676A1" w:rsidP="002676A1">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w:t>
      </w:r>
      <w:r w:rsidRPr="0089524D">
        <w:rPr>
          <w:rFonts w:ascii="GHEA Grapalat" w:hAnsi="GHEA Grapalat"/>
          <w:i/>
          <w:sz w:val="16"/>
          <w:szCs w:val="24"/>
          <w:lang w:val="hy-AM" w:eastAsia="en-US"/>
        </w:rPr>
        <w:t xml:space="preserve">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proofErr w:type="spellStart"/>
      <w:r w:rsidRPr="0089524D">
        <w:rPr>
          <w:rFonts w:ascii="GHEA Grapalat" w:hAnsi="GHEA Grapalat"/>
          <w:i/>
          <w:sz w:val="16"/>
          <w:szCs w:val="24"/>
          <w:lang w:val="en-US" w:eastAsia="en-US"/>
        </w:rPr>
        <w:t>ապատիկը</w:t>
      </w:r>
      <w:proofErr w:type="spellEnd"/>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proofErr w:type="spellStart"/>
      <w:r w:rsidRPr="0089524D">
        <w:rPr>
          <w:rFonts w:ascii="GHEA Grapalat" w:hAnsi="GHEA Grapalat"/>
          <w:i/>
          <w:sz w:val="16"/>
          <w:szCs w:val="24"/>
          <w:lang w:val="en-US" w:eastAsia="en-US"/>
        </w:rPr>
        <w:t>որակավորման</w:t>
      </w:r>
      <w:proofErr w:type="spellEnd"/>
      <w:r w:rsidRPr="0089524D">
        <w:rPr>
          <w:rFonts w:ascii="GHEA Grapalat" w:hAnsi="GHEA Grapalat"/>
          <w:i/>
          <w:sz w:val="16"/>
          <w:szCs w:val="24"/>
          <w:lang w:val="en-US" w:eastAsia="en-US"/>
        </w:rPr>
        <w:t xml:space="preserve"> և </w:t>
      </w:r>
      <w:r w:rsidRPr="0089524D">
        <w:rPr>
          <w:rFonts w:ascii="GHEA Grapalat" w:hAnsi="GHEA Grapalat"/>
          <w:i/>
          <w:sz w:val="16"/>
          <w:szCs w:val="24"/>
          <w:lang w:val="hy-AM" w:eastAsia="en-US"/>
        </w:rPr>
        <w:t>պայմանագրի ապահով</w:t>
      </w:r>
      <w:proofErr w:type="spellStart"/>
      <w:r w:rsidRPr="0089524D">
        <w:rPr>
          <w:rFonts w:ascii="GHEA Grapalat" w:hAnsi="GHEA Grapalat"/>
          <w:i/>
          <w:sz w:val="16"/>
          <w:szCs w:val="24"/>
          <w:lang w:val="en-US" w:eastAsia="en-US"/>
        </w:rPr>
        <w:t>ումների</w:t>
      </w:r>
      <w:proofErr w:type="spellEnd"/>
      <w:r w:rsidRPr="0089524D">
        <w:rPr>
          <w:rFonts w:ascii="GHEA Grapalat" w:hAnsi="GHEA Grapalat"/>
          <w:i/>
          <w:sz w:val="16"/>
          <w:szCs w:val="24"/>
          <w:lang w:val="en-US" w:eastAsia="en-US"/>
        </w:rPr>
        <w:t xml:space="preserve"> </w:t>
      </w:r>
      <w:r w:rsidRPr="0089524D">
        <w:rPr>
          <w:rFonts w:ascii="GHEA Grapalat" w:hAnsi="GHEA Grapalat"/>
          <w:i/>
          <w:sz w:val="16"/>
          <w:szCs w:val="24"/>
          <w:lang w:val="hy-AM" w:eastAsia="en-US"/>
        </w:rPr>
        <w:t>փոխարինման դեպքում նաև նոր ապահովում</w:t>
      </w:r>
      <w:proofErr w:type="spellStart"/>
      <w:r w:rsidRPr="0089524D">
        <w:rPr>
          <w:rFonts w:ascii="GHEA Grapalat" w:hAnsi="GHEA Grapalat"/>
          <w:i/>
          <w:sz w:val="16"/>
          <w:szCs w:val="24"/>
          <w:lang w:val="en-US" w:eastAsia="en-US"/>
        </w:rPr>
        <w:t>ներ</w:t>
      </w:r>
      <w:proofErr w:type="spellEnd"/>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p w14:paraId="7B2C56BE" w14:textId="77777777" w:rsidR="002676A1" w:rsidRPr="00D66974" w:rsidRDefault="002676A1" w:rsidP="002676A1">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FEE2C4C"/>
    <w:multiLevelType w:val="hybridMultilevel"/>
    <w:tmpl w:val="58E492B0"/>
    <w:lvl w:ilvl="0" w:tplc="847AB60C">
      <w:start w:val="1"/>
      <w:numFmt w:val="bullet"/>
      <w:lvlText w:val="-"/>
      <w:lvlJc w:val="left"/>
      <w:pPr>
        <w:ind w:left="720" w:hanging="360"/>
      </w:pPr>
      <w:rPr>
        <w:rFonts w:ascii="GHEA Grapalat" w:eastAsia="Times New Roman" w:hAnsi="GHEA Grapalat"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D95F79"/>
    <w:multiLevelType w:val="hybridMultilevel"/>
    <w:tmpl w:val="F4DC5D4E"/>
    <w:lvl w:ilvl="0" w:tplc="6D6EAB52">
      <w:start w:val="8"/>
      <w:numFmt w:val="bullet"/>
      <w:lvlText w:val="-"/>
      <w:lvlJc w:val="left"/>
      <w:pPr>
        <w:ind w:left="720" w:hanging="360"/>
      </w:pPr>
      <w:rPr>
        <w:rFonts w:ascii="GHEA Grapalat" w:eastAsia="Times New Roman"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505751998">
    <w:abstractNumId w:val="22"/>
  </w:num>
  <w:num w:numId="2" w16cid:durableId="447357259">
    <w:abstractNumId w:val="7"/>
  </w:num>
  <w:num w:numId="3" w16cid:durableId="1654873493">
    <w:abstractNumId w:val="19"/>
  </w:num>
  <w:num w:numId="4" w16cid:durableId="4065895">
    <w:abstractNumId w:val="14"/>
  </w:num>
  <w:num w:numId="5" w16cid:durableId="145365404">
    <w:abstractNumId w:val="24"/>
  </w:num>
  <w:num w:numId="6" w16cid:durableId="6832555">
    <w:abstractNumId w:val="22"/>
    <w:lvlOverride w:ilvl="0">
      <w:startOverride w:val="1"/>
    </w:lvlOverride>
    <w:lvlOverride w:ilvl="1"/>
    <w:lvlOverride w:ilvl="2"/>
    <w:lvlOverride w:ilvl="3"/>
    <w:lvlOverride w:ilvl="4"/>
    <w:lvlOverride w:ilvl="5"/>
    <w:lvlOverride w:ilvl="6"/>
    <w:lvlOverride w:ilvl="7"/>
    <w:lvlOverride w:ilvl="8"/>
  </w:num>
  <w:num w:numId="7" w16cid:durableId="15166467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07393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7236050">
    <w:abstractNumId w:val="16"/>
  </w:num>
  <w:num w:numId="10" w16cid:durableId="526990118">
    <w:abstractNumId w:val="4"/>
  </w:num>
  <w:num w:numId="11" w16cid:durableId="8069310">
    <w:abstractNumId w:val="6"/>
  </w:num>
  <w:num w:numId="12" w16cid:durableId="2127960336">
    <w:abstractNumId w:val="28"/>
  </w:num>
  <w:num w:numId="13" w16cid:durableId="1514688892">
    <w:abstractNumId w:val="25"/>
  </w:num>
  <w:num w:numId="14" w16cid:durableId="936139183">
    <w:abstractNumId w:val="10"/>
  </w:num>
  <w:num w:numId="15" w16cid:durableId="1047414752">
    <w:abstractNumId w:val="26"/>
  </w:num>
  <w:num w:numId="16" w16cid:durableId="1436709861">
    <w:abstractNumId w:val="13"/>
  </w:num>
  <w:num w:numId="17" w16cid:durableId="1234849157">
    <w:abstractNumId w:val="5"/>
  </w:num>
  <w:num w:numId="18" w16cid:durableId="1457410849">
    <w:abstractNumId w:val="1"/>
  </w:num>
  <w:num w:numId="19" w16cid:durableId="1750730640">
    <w:abstractNumId w:val="3"/>
  </w:num>
  <w:num w:numId="20" w16cid:durableId="1418477303">
    <w:abstractNumId w:val="2"/>
  </w:num>
  <w:num w:numId="21" w16cid:durableId="1110933106">
    <w:abstractNumId w:val="29"/>
  </w:num>
  <w:num w:numId="22" w16cid:durableId="1042630668">
    <w:abstractNumId w:val="27"/>
  </w:num>
  <w:num w:numId="23" w16cid:durableId="26108672">
    <w:abstractNumId w:val="23"/>
  </w:num>
  <w:num w:numId="24" w16cid:durableId="1534071707">
    <w:abstractNumId w:val="0"/>
  </w:num>
  <w:num w:numId="25" w16cid:durableId="466824890">
    <w:abstractNumId w:val="12"/>
  </w:num>
  <w:num w:numId="26" w16cid:durableId="1124928370">
    <w:abstractNumId w:val="15"/>
  </w:num>
  <w:num w:numId="27" w16cid:durableId="100078751">
    <w:abstractNumId w:val="21"/>
  </w:num>
  <w:num w:numId="28" w16cid:durableId="677193124">
    <w:abstractNumId w:val="9"/>
  </w:num>
  <w:num w:numId="29" w16cid:durableId="1776830023">
    <w:abstractNumId w:val="8"/>
  </w:num>
  <w:num w:numId="30" w16cid:durableId="974144258">
    <w:abstractNumId w:val="11"/>
  </w:num>
  <w:num w:numId="31" w16cid:durableId="15430175">
    <w:abstractNumId w:val="20"/>
  </w:num>
  <w:num w:numId="32" w16cid:durableId="295061701">
    <w:abstractNumId w:val="18"/>
  </w:num>
  <w:num w:numId="33" w16cid:durableId="28947678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167"/>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6603"/>
    <w:rsid w:val="000076A1"/>
    <w:rsid w:val="0000776B"/>
    <w:rsid w:val="00007E6F"/>
    <w:rsid w:val="0001095E"/>
    <w:rsid w:val="0001156A"/>
    <w:rsid w:val="00012347"/>
    <w:rsid w:val="00012E2C"/>
    <w:rsid w:val="00013093"/>
    <w:rsid w:val="000132F3"/>
    <w:rsid w:val="000133C7"/>
    <w:rsid w:val="00013C24"/>
    <w:rsid w:val="00014775"/>
    <w:rsid w:val="000149F3"/>
    <w:rsid w:val="00015E0D"/>
    <w:rsid w:val="00017159"/>
    <w:rsid w:val="00017484"/>
    <w:rsid w:val="00020229"/>
    <w:rsid w:val="000206DA"/>
    <w:rsid w:val="00020C83"/>
    <w:rsid w:val="00021831"/>
    <w:rsid w:val="00021C2E"/>
    <w:rsid w:val="0002288B"/>
    <w:rsid w:val="00023384"/>
    <w:rsid w:val="000238FE"/>
    <w:rsid w:val="000243C4"/>
    <w:rsid w:val="000246E6"/>
    <w:rsid w:val="000249BE"/>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387F"/>
    <w:rsid w:val="00043E09"/>
    <w:rsid w:val="0004473F"/>
    <w:rsid w:val="00044B82"/>
    <w:rsid w:val="00046BAC"/>
    <w:rsid w:val="00047327"/>
    <w:rsid w:val="0004759D"/>
    <w:rsid w:val="0005035B"/>
    <w:rsid w:val="00050F95"/>
    <w:rsid w:val="00051202"/>
    <w:rsid w:val="00051490"/>
    <w:rsid w:val="00051B7F"/>
    <w:rsid w:val="00052AF7"/>
    <w:rsid w:val="00052F61"/>
    <w:rsid w:val="000537FF"/>
    <w:rsid w:val="00053BFB"/>
    <w:rsid w:val="000545B4"/>
    <w:rsid w:val="000550DA"/>
    <w:rsid w:val="00055129"/>
    <w:rsid w:val="00055195"/>
    <w:rsid w:val="00055CC2"/>
    <w:rsid w:val="00055DF8"/>
    <w:rsid w:val="000563AA"/>
    <w:rsid w:val="00056516"/>
    <w:rsid w:val="00056AB4"/>
    <w:rsid w:val="00057264"/>
    <w:rsid w:val="000604CF"/>
    <w:rsid w:val="000608BA"/>
    <w:rsid w:val="00060FB1"/>
    <w:rsid w:val="00061C85"/>
    <w:rsid w:val="0006220B"/>
    <w:rsid w:val="0006311D"/>
    <w:rsid w:val="00063BE9"/>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6A2F"/>
    <w:rsid w:val="00077062"/>
    <w:rsid w:val="00077BB9"/>
    <w:rsid w:val="00080C4E"/>
    <w:rsid w:val="00080E73"/>
    <w:rsid w:val="00080EC6"/>
    <w:rsid w:val="000822C1"/>
    <w:rsid w:val="0008242E"/>
    <w:rsid w:val="000825DF"/>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6F0"/>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07E"/>
    <w:rsid w:val="000E21E6"/>
    <w:rsid w:val="000E2416"/>
    <w:rsid w:val="000E2427"/>
    <w:rsid w:val="000E267C"/>
    <w:rsid w:val="000E2D7B"/>
    <w:rsid w:val="000E308B"/>
    <w:rsid w:val="000E3D1E"/>
    <w:rsid w:val="000E3F9A"/>
    <w:rsid w:val="000E426E"/>
    <w:rsid w:val="000E4BC2"/>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277B"/>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2E1E"/>
    <w:rsid w:val="00122ED4"/>
    <w:rsid w:val="001242C4"/>
    <w:rsid w:val="00124461"/>
    <w:rsid w:val="00125AB7"/>
    <w:rsid w:val="001276C9"/>
    <w:rsid w:val="00127929"/>
    <w:rsid w:val="00130202"/>
    <w:rsid w:val="001305C6"/>
    <w:rsid w:val="00131E9C"/>
    <w:rsid w:val="001322B8"/>
    <w:rsid w:val="00132FA8"/>
    <w:rsid w:val="001330C0"/>
    <w:rsid w:val="00133A5A"/>
    <w:rsid w:val="00133A7E"/>
    <w:rsid w:val="00133CE4"/>
    <w:rsid w:val="00134D6E"/>
    <w:rsid w:val="00134DC5"/>
    <w:rsid w:val="00134E80"/>
    <w:rsid w:val="0013511F"/>
    <w:rsid w:val="001355F9"/>
    <w:rsid w:val="00135840"/>
    <w:rsid w:val="00136777"/>
    <w:rsid w:val="001369CB"/>
    <w:rsid w:val="001377BA"/>
    <w:rsid w:val="00137A5C"/>
    <w:rsid w:val="001402B5"/>
    <w:rsid w:val="001423E0"/>
    <w:rsid w:val="00142496"/>
    <w:rsid w:val="00142AC7"/>
    <w:rsid w:val="00143BD7"/>
    <w:rsid w:val="00143E8C"/>
    <w:rsid w:val="00144359"/>
    <w:rsid w:val="0014472E"/>
    <w:rsid w:val="00144F73"/>
    <w:rsid w:val="001458D6"/>
    <w:rsid w:val="00145CC3"/>
    <w:rsid w:val="001466E7"/>
    <w:rsid w:val="00147432"/>
    <w:rsid w:val="00147CD0"/>
    <w:rsid w:val="00147F14"/>
    <w:rsid w:val="00150CBE"/>
    <w:rsid w:val="001514D1"/>
    <w:rsid w:val="001515DE"/>
    <w:rsid w:val="001522CE"/>
    <w:rsid w:val="00152564"/>
    <w:rsid w:val="00153A85"/>
    <w:rsid w:val="00153C87"/>
    <w:rsid w:val="001557AE"/>
    <w:rsid w:val="001557F7"/>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39A0"/>
    <w:rsid w:val="0016454D"/>
    <w:rsid w:val="00164BBC"/>
    <w:rsid w:val="0016519F"/>
    <w:rsid w:val="001669C1"/>
    <w:rsid w:val="001679A6"/>
    <w:rsid w:val="00170E7F"/>
    <w:rsid w:val="001723D3"/>
    <w:rsid w:val="001724D7"/>
    <w:rsid w:val="00172BD7"/>
    <w:rsid w:val="001732FB"/>
    <w:rsid w:val="001748B8"/>
    <w:rsid w:val="00174FE1"/>
    <w:rsid w:val="00175F8F"/>
    <w:rsid w:val="00175FDC"/>
    <w:rsid w:val="001763F5"/>
    <w:rsid w:val="00176A38"/>
    <w:rsid w:val="00176A92"/>
    <w:rsid w:val="00177245"/>
    <w:rsid w:val="00177A5C"/>
    <w:rsid w:val="00177D71"/>
    <w:rsid w:val="001808AF"/>
    <w:rsid w:val="00180EB9"/>
    <w:rsid w:val="00180EE9"/>
    <w:rsid w:val="00181085"/>
    <w:rsid w:val="001815E5"/>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87E9C"/>
    <w:rsid w:val="00191D5F"/>
    <w:rsid w:val="00191E97"/>
    <w:rsid w:val="001923C2"/>
    <w:rsid w:val="00192606"/>
    <w:rsid w:val="00192A1F"/>
    <w:rsid w:val="0019305C"/>
    <w:rsid w:val="0019322F"/>
    <w:rsid w:val="001932A7"/>
    <w:rsid w:val="00193871"/>
    <w:rsid w:val="00193F14"/>
    <w:rsid w:val="0019419E"/>
    <w:rsid w:val="00194598"/>
    <w:rsid w:val="00194DBD"/>
    <w:rsid w:val="00195835"/>
    <w:rsid w:val="00195F24"/>
    <w:rsid w:val="00196487"/>
    <w:rsid w:val="0019731E"/>
    <w:rsid w:val="001A0B80"/>
    <w:rsid w:val="001A23A6"/>
    <w:rsid w:val="001A2579"/>
    <w:rsid w:val="001A2F72"/>
    <w:rsid w:val="001A3FEC"/>
    <w:rsid w:val="001A43A4"/>
    <w:rsid w:val="001A48BE"/>
    <w:rsid w:val="001A4EF7"/>
    <w:rsid w:val="001A5BC8"/>
    <w:rsid w:val="001A5C02"/>
    <w:rsid w:val="001B078F"/>
    <w:rsid w:val="001B0D9A"/>
    <w:rsid w:val="001B1370"/>
    <w:rsid w:val="001B1D23"/>
    <w:rsid w:val="001B1FC4"/>
    <w:rsid w:val="001B21A3"/>
    <w:rsid w:val="001B25D3"/>
    <w:rsid w:val="001B37D2"/>
    <w:rsid w:val="001B45A9"/>
    <w:rsid w:val="001B478E"/>
    <w:rsid w:val="001B4854"/>
    <w:rsid w:val="001B50B6"/>
    <w:rsid w:val="001B6FCF"/>
    <w:rsid w:val="001B7682"/>
    <w:rsid w:val="001B7698"/>
    <w:rsid w:val="001C07C6"/>
    <w:rsid w:val="001C0849"/>
    <w:rsid w:val="001C0888"/>
    <w:rsid w:val="001C0B2D"/>
    <w:rsid w:val="001C129D"/>
    <w:rsid w:val="001C267B"/>
    <w:rsid w:val="001C3D83"/>
    <w:rsid w:val="001C3F6C"/>
    <w:rsid w:val="001C4C21"/>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65A"/>
    <w:rsid w:val="001E2794"/>
    <w:rsid w:val="001E2814"/>
    <w:rsid w:val="001E55B2"/>
    <w:rsid w:val="001E5866"/>
    <w:rsid w:val="001E7733"/>
    <w:rsid w:val="001F0335"/>
    <w:rsid w:val="001F0371"/>
    <w:rsid w:val="001F0598"/>
    <w:rsid w:val="001F0C96"/>
    <w:rsid w:val="001F103C"/>
    <w:rsid w:val="001F14C3"/>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39AC"/>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5C40"/>
    <w:rsid w:val="00217710"/>
    <w:rsid w:val="00220491"/>
    <w:rsid w:val="00220674"/>
    <w:rsid w:val="00220ACB"/>
    <w:rsid w:val="00220C7C"/>
    <w:rsid w:val="00221608"/>
    <w:rsid w:val="002218FE"/>
    <w:rsid w:val="00221D5F"/>
    <w:rsid w:val="00224049"/>
    <w:rsid w:val="002240AB"/>
    <w:rsid w:val="002250D8"/>
    <w:rsid w:val="0022515E"/>
    <w:rsid w:val="002252CD"/>
    <w:rsid w:val="002259EC"/>
    <w:rsid w:val="00226412"/>
    <w:rsid w:val="00227308"/>
    <w:rsid w:val="002273AD"/>
    <w:rsid w:val="0022770A"/>
    <w:rsid w:val="002277A6"/>
    <w:rsid w:val="00227C9F"/>
    <w:rsid w:val="00230B12"/>
    <w:rsid w:val="00230C8F"/>
    <w:rsid w:val="00232808"/>
    <w:rsid w:val="0023354E"/>
    <w:rsid w:val="0023571C"/>
    <w:rsid w:val="00236B75"/>
    <w:rsid w:val="0024027D"/>
    <w:rsid w:val="00240289"/>
    <w:rsid w:val="0024041A"/>
    <w:rsid w:val="0024186B"/>
    <w:rsid w:val="002419DA"/>
    <w:rsid w:val="0024205E"/>
    <w:rsid w:val="00244642"/>
    <w:rsid w:val="00244B38"/>
    <w:rsid w:val="0024543B"/>
    <w:rsid w:val="0024636C"/>
    <w:rsid w:val="002464D0"/>
    <w:rsid w:val="00246F46"/>
    <w:rsid w:val="00247190"/>
    <w:rsid w:val="0025145E"/>
    <w:rsid w:val="00251E84"/>
    <w:rsid w:val="002520B1"/>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C29"/>
    <w:rsid w:val="00265D18"/>
    <w:rsid w:val="002665A4"/>
    <w:rsid w:val="002676A1"/>
    <w:rsid w:val="002679BE"/>
    <w:rsid w:val="00270051"/>
    <w:rsid w:val="0027052A"/>
    <w:rsid w:val="00270AF6"/>
    <w:rsid w:val="00270D59"/>
    <w:rsid w:val="00271D91"/>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CAB"/>
    <w:rsid w:val="00277F14"/>
    <w:rsid w:val="0028014C"/>
    <w:rsid w:val="00280DE2"/>
    <w:rsid w:val="00280E91"/>
    <w:rsid w:val="00281740"/>
    <w:rsid w:val="00281D16"/>
    <w:rsid w:val="00283198"/>
    <w:rsid w:val="002836C2"/>
    <w:rsid w:val="00283E26"/>
    <w:rsid w:val="00283F0A"/>
    <w:rsid w:val="00284468"/>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DFB"/>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48"/>
    <w:rsid w:val="002C4DBF"/>
    <w:rsid w:val="002C5AB8"/>
    <w:rsid w:val="002C6CF7"/>
    <w:rsid w:val="002C7037"/>
    <w:rsid w:val="002C71F6"/>
    <w:rsid w:val="002D02FE"/>
    <w:rsid w:val="002D1AAA"/>
    <w:rsid w:val="002D20E8"/>
    <w:rsid w:val="002D236D"/>
    <w:rsid w:val="002D3C61"/>
    <w:rsid w:val="002D4250"/>
    <w:rsid w:val="002D4575"/>
    <w:rsid w:val="002D4DC4"/>
    <w:rsid w:val="002D5C3F"/>
    <w:rsid w:val="002D5CF0"/>
    <w:rsid w:val="002D601F"/>
    <w:rsid w:val="002D68D4"/>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C15"/>
    <w:rsid w:val="00305E59"/>
    <w:rsid w:val="00305F6D"/>
    <w:rsid w:val="003064D4"/>
    <w:rsid w:val="00307237"/>
    <w:rsid w:val="00307F3C"/>
    <w:rsid w:val="003101E4"/>
    <w:rsid w:val="00310864"/>
    <w:rsid w:val="00310A82"/>
    <w:rsid w:val="00310B6E"/>
    <w:rsid w:val="00310ED2"/>
    <w:rsid w:val="00311076"/>
    <w:rsid w:val="00311330"/>
    <w:rsid w:val="00311D9F"/>
    <w:rsid w:val="00312DD0"/>
    <w:rsid w:val="003140D4"/>
    <w:rsid w:val="003141B6"/>
    <w:rsid w:val="00315C31"/>
    <w:rsid w:val="00316381"/>
    <w:rsid w:val="003169A4"/>
    <w:rsid w:val="00317635"/>
    <w:rsid w:val="0032071C"/>
    <w:rsid w:val="00321A56"/>
    <w:rsid w:val="00321B20"/>
    <w:rsid w:val="00322AC7"/>
    <w:rsid w:val="0032366C"/>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479E6"/>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642"/>
    <w:rsid w:val="003956CC"/>
    <w:rsid w:val="00395D6D"/>
    <w:rsid w:val="0039646A"/>
    <w:rsid w:val="00396D60"/>
    <w:rsid w:val="00396F13"/>
    <w:rsid w:val="003972CC"/>
    <w:rsid w:val="00397DC0"/>
    <w:rsid w:val="003A0A31"/>
    <w:rsid w:val="003A145D"/>
    <w:rsid w:val="003A17B2"/>
    <w:rsid w:val="003A2BE0"/>
    <w:rsid w:val="003A36DD"/>
    <w:rsid w:val="003A377C"/>
    <w:rsid w:val="003A5049"/>
    <w:rsid w:val="003A5533"/>
    <w:rsid w:val="003A558E"/>
    <w:rsid w:val="003A57F0"/>
    <w:rsid w:val="003A5CE9"/>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2D55"/>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3AEB"/>
    <w:rsid w:val="003F4C5E"/>
    <w:rsid w:val="003F6CF8"/>
    <w:rsid w:val="003F7B41"/>
    <w:rsid w:val="0040112D"/>
    <w:rsid w:val="00401BA5"/>
    <w:rsid w:val="00401FFA"/>
    <w:rsid w:val="004021AA"/>
    <w:rsid w:val="00402941"/>
    <w:rsid w:val="00402AD9"/>
    <w:rsid w:val="00403109"/>
    <w:rsid w:val="004055C1"/>
    <w:rsid w:val="00405996"/>
    <w:rsid w:val="004064ED"/>
    <w:rsid w:val="004068F5"/>
    <w:rsid w:val="00406C77"/>
    <w:rsid w:val="004072C8"/>
    <w:rsid w:val="0040761D"/>
    <w:rsid w:val="0040795E"/>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3CA2"/>
    <w:rsid w:val="00424321"/>
    <w:rsid w:val="00425161"/>
    <w:rsid w:val="0042788F"/>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8BB"/>
    <w:rsid w:val="00447FFD"/>
    <w:rsid w:val="004504F0"/>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1734"/>
    <w:rsid w:val="004A1C5D"/>
    <w:rsid w:val="004A1CC7"/>
    <w:rsid w:val="004A3051"/>
    <w:rsid w:val="004A3507"/>
    <w:rsid w:val="004A4D69"/>
    <w:rsid w:val="004A5B84"/>
    <w:rsid w:val="004A691D"/>
    <w:rsid w:val="004A712A"/>
    <w:rsid w:val="004A7722"/>
    <w:rsid w:val="004B0A7C"/>
    <w:rsid w:val="004B2363"/>
    <w:rsid w:val="004B24A0"/>
    <w:rsid w:val="004B28E1"/>
    <w:rsid w:val="004B29B7"/>
    <w:rsid w:val="004B2F56"/>
    <w:rsid w:val="004B383E"/>
    <w:rsid w:val="004B4580"/>
    <w:rsid w:val="004B5522"/>
    <w:rsid w:val="004B59FC"/>
    <w:rsid w:val="004B61C2"/>
    <w:rsid w:val="004B6A3E"/>
    <w:rsid w:val="004B6D52"/>
    <w:rsid w:val="004B7B69"/>
    <w:rsid w:val="004B7C9F"/>
    <w:rsid w:val="004C090C"/>
    <w:rsid w:val="004C17D2"/>
    <w:rsid w:val="004C1D9B"/>
    <w:rsid w:val="004C217A"/>
    <w:rsid w:val="004C289B"/>
    <w:rsid w:val="004C35CD"/>
    <w:rsid w:val="004C3803"/>
    <w:rsid w:val="004C5289"/>
    <w:rsid w:val="004C5CE8"/>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734"/>
    <w:rsid w:val="004D5D9B"/>
    <w:rsid w:val="004D6073"/>
    <w:rsid w:val="004D7784"/>
    <w:rsid w:val="004D77AD"/>
    <w:rsid w:val="004E0603"/>
    <w:rsid w:val="004E10D5"/>
    <w:rsid w:val="004E120F"/>
    <w:rsid w:val="004E144F"/>
    <w:rsid w:val="004E1503"/>
    <w:rsid w:val="004E1977"/>
    <w:rsid w:val="004E1AF2"/>
    <w:rsid w:val="004E1B0A"/>
    <w:rsid w:val="004E1C8E"/>
    <w:rsid w:val="004E27C5"/>
    <w:rsid w:val="004E2F96"/>
    <w:rsid w:val="004E2FC6"/>
    <w:rsid w:val="004E34F8"/>
    <w:rsid w:val="004E383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2FF"/>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4FB7"/>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52D2"/>
    <w:rsid w:val="00515ADC"/>
    <w:rsid w:val="005162B1"/>
    <w:rsid w:val="005167C7"/>
    <w:rsid w:val="00516DDC"/>
    <w:rsid w:val="005170F3"/>
    <w:rsid w:val="00520884"/>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32"/>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3A5"/>
    <w:rsid w:val="00551E0E"/>
    <w:rsid w:val="00551E52"/>
    <w:rsid w:val="005525A4"/>
    <w:rsid w:val="00552D6E"/>
    <w:rsid w:val="005538A6"/>
    <w:rsid w:val="00553DFD"/>
    <w:rsid w:val="00556113"/>
    <w:rsid w:val="0055623A"/>
    <w:rsid w:val="005563D9"/>
    <w:rsid w:val="00557E3D"/>
    <w:rsid w:val="00560961"/>
    <w:rsid w:val="00561C56"/>
    <w:rsid w:val="005624A7"/>
    <w:rsid w:val="00562537"/>
    <w:rsid w:val="00562EB1"/>
    <w:rsid w:val="0056302C"/>
    <w:rsid w:val="00563192"/>
    <w:rsid w:val="0056331A"/>
    <w:rsid w:val="005639B0"/>
    <w:rsid w:val="00564308"/>
    <w:rsid w:val="00564604"/>
    <w:rsid w:val="00564FB7"/>
    <w:rsid w:val="00565307"/>
    <w:rsid w:val="00565FDC"/>
    <w:rsid w:val="0056625A"/>
    <w:rsid w:val="00566462"/>
    <w:rsid w:val="00566FD6"/>
    <w:rsid w:val="00567040"/>
    <w:rsid w:val="005670AA"/>
    <w:rsid w:val="00567A10"/>
    <w:rsid w:val="005716B8"/>
    <w:rsid w:val="00571702"/>
    <w:rsid w:val="00571A83"/>
    <w:rsid w:val="00571F29"/>
    <w:rsid w:val="00572B9A"/>
    <w:rsid w:val="005739AB"/>
    <w:rsid w:val="00574CD1"/>
    <w:rsid w:val="005754F7"/>
    <w:rsid w:val="00575C75"/>
    <w:rsid w:val="00576013"/>
    <w:rsid w:val="00576FA9"/>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653"/>
    <w:rsid w:val="005900F2"/>
    <w:rsid w:val="005918A4"/>
    <w:rsid w:val="00592A50"/>
    <w:rsid w:val="005939DE"/>
    <w:rsid w:val="0059404D"/>
    <w:rsid w:val="0059461B"/>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3BB"/>
    <w:rsid w:val="005B67B3"/>
    <w:rsid w:val="005B6B3E"/>
    <w:rsid w:val="005B7350"/>
    <w:rsid w:val="005B73A1"/>
    <w:rsid w:val="005B7DB1"/>
    <w:rsid w:val="005C1C00"/>
    <w:rsid w:val="005C4C12"/>
    <w:rsid w:val="005C6159"/>
    <w:rsid w:val="005C6BE8"/>
    <w:rsid w:val="005C6C80"/>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5E00"/>
    <w:rsid w:val="005E65D1"/>
    <w:rsid w:val="005E6606"/>
    <w:rsid w:val="005E6D42"/>
    <w:rsid w:val="005E7094"/>
    <w:rsid w:val="005E79C4"/>
    <w:rsid w:val="005E7CE7"/>
    <w:rsid w:val="005F1793"/>
    <w:rsid w:val="005F1B96"/>
    <w:rsid w:val="005F1DBB"/>
    <w:rsid w:val="005F1F95"/>
    <w:rsid w:val="005F25D1"/>
    <w:rsid w:val="005F34F7"/>
    <w:rsid w:val="005F35FC"/>
    <w:rsid w:val="005F425D"/>
    <w:rsid w:val="005F53F2"/>
    <w:rsid w:val="005F7C1D"/>
    <w:rsid w:val="00600DD3"/>
    <w:rsid w:val="00604824"/>
    <w:rsid w:val="0060505A"/>
    <w:rsid w:val="0060526C"/>
    <w:rsid w:val="00606328"/>
    <w:rsid w:val="0060652B"/>
    <w:rsid w:val="00606B84"/>
    <w:rsid w:val="0060715C"/>
    <w:rsid w:val="00607412"/>
    <w:rsid w:val="00611C0C"/>
    <w:rsid w:val="006124A7"/>
    <w:rsid w:val="00613724"/>
    <w:rsid w:val="00614934"/>
    <w:rsid w:val="00615570"/>
    <w:rsid w:val="006158AD"/>
    <w:rsid w:val="00615D8F"/>
    <w:rsid w:val="00616808"/>
    <w:rsid w:val="00616D4F"/>
    <w:rsid w:val="006175DC"/>
    <w:rsid w:val="00617A6E"/>
    <w:rsid w:val="00620934"/>
    <w:rsid w:val="00620AB7"/>
    <w:rsid w:val="00620E3B"/>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194B"/>
    <w:rsid w:val="00632618"/>
    <w:rsid w:val="00632813"/>
    <w:rsid w:val="0063292B"/>
    <w:rsid w:val="00633389"/>
    <w:rsid w:val="00633E1E"/>
    <w:rsid w:val="006340E0"/>
    <w:rsid w:val="00634DC9"/>
    <w:rsid w:val="00635B42"/>
    <w:rsid w:val="00635D52"/>
    <w:rsid w:val="0063664D"/>
    <w:rsid w:val="00637DAB"/>
    <w:rsid w:val="00641A7F"/>
    <w:rsid w:val="00641AD5"/>
    <w:rsid w:val="00641F67"/>
    <w:rsid w:val="00642EFE"/>
    <w:rsid w:val="00643D6C"/>
    <w:rsid w:val="00644CE2"/>
    <w:rsid w:val="00647B5C"/>
    <w:rsid w:val="00650073"/>
    <w:rsid w:val="00650458"/>
    <w:rsid w:val="006505D2"/>
    <w:rsid w:val="00650682"/>
    <w:rsid w:val="006507FA"/>
    <w:rsid w:val="00650D3A"/>
    <w:rsid w:val="00651408"/>
    <w:rsid w:val="00651479"/>
    <w:rsid w:val="00651E02"/>
    <w:rsid w:val="006521E5"/>
    <w:rsid w:val="00653219"/>
    <w:rsid w:val="00654ADD"/>
    <w:rsid w:val="00654D3D"/>
    <w:rsid w:val="00655E71"/>
    <w:rsid w:val="00655EBD"/>
    <w:rsid w:val="006568C9"/>
    <w:rsid w:val="00657DDC"/>
    <w:rsid w:val="00657F32"/>
    <w:rsid w:val="006607D5"/>
    <w:rsid w:val="006608AD"/>
    <w:rsid w:val="006618DE"/>
    <w:rsid w:val="00662084"/>
    <w:rsid w:val="00662165"/>
    <w:rsid w:val="00662623"/>
    <w:rsid w:val="0066349B"/>
    <w:rsid w:val="0066546A"/>
    <w:rsid w:val="0066561A"/>
    <w:rsid w:val="006657A3"/>
    <w:rsid w:val="006657EE"/>
    <w:rsid w:val="00666907"/>
    <w:rsid w:val="00667A56"/>
    <w:rsid w:val="0067014B"/>
    <w:rsid w:val="00670CEB"/>
    <w:rsid w:val="0067102D"/>
    <w:rsid w:val="00671A82"/>
    <w:rsid w:val="0067229B"/>
    <w:rsid w:val="006726D9"/>
    <w:rsid w:val="00672E7B"/>
    <w:rsid w:val="0067579A"/>
    <w:rsid w:val="00675B71"/>
    <w:rsid w:val="00676178"/>
    <w:rsid w:val="00677658"/>
    <w:rsid w:val="00677C72"/>
    <w:rsid w:val="00680A96"/>
    <w:rsid w:val="006818C6"/>
    <w:rsid w:val="00685962"/>
    <w:rsid w:val="00685A30"/>
    <w:rsid w:val="00685C48"/>
    <w:rsid w:val="0068702A"/>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EE1"/>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0EA3"/>
    <w:rsid w:val="006B1E29"/>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39A"/>
    <w:rsid w:val="006C679A"/>
    <w:rsid w:val="006C76D9"/>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863"/>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654"/>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5B1B"/>
    <w:rsid w:val="00706A4E"/>
    <w:rsid w:val="0070731F"/>
    <w:rsid w:val="00707B86"/>
    <w:rsid w:val="007117F5"/>
    <w:rsid w:val="00712311"/>
    <w:rsid w:val="00712DB8"/>
    <w:rsid w:val="007130E0"/>
    <w:rsid w:val="007131F4"/>
    <w:rsid w:val="007138D3"/>
    <w:rsid w:val="00713971"/>
    <w:rsid w:val="00714C96"/>
    <w:rsid w:val="007154FC"/>
    <w:rsid w:val="00715EE8"/>
    <w:rsid w:val="00716711"/>
    <w:rsid w:val="0071687B"/>
    <w:rsid w:val="0071689A"/>
    <w:rsid w:val="00716F47"/>
    <w:rsid w:val="007204FD"/>
    <w:rsid w:val="00721029"/>
    <w:rsid w:val="007210AC"/>
    <w:rsid w:val="007212CC"/>
    <w:rsid w:val="0072168C"/>
    <w:rsid w:val="00721CBC"/>
    <w:rsid w:val="007224D2"/>
    <w:rsid w:val="00722665"/>
    <w:rsid w:val="00722E39"/>
    <w:rsid w:val="00723462"/>
    <w:rsid w:val="007248F1"/>
    <w:rsid w:val="00725ED3"/>
    <w:rsid w:val="007268F5"/>
    <w:rsid w:val="007317F3"/>
    <w:rsid w:val="00731BD1"/>
    <w:rsid w:val="00731D26"/>
    <w:rsid w:val="00734A13"/>
    <w:rsid w:val="00735365"/>
    <w:rsid w:val="007367E3"/>
    <w:rsid w:val="00736A43"/>
    <w:rsid w:val="00737986"/>
    <w:rsid w:val="00737B2F"/>
    <w:rsid w:val="00737D93"/>
    <w:rsid w:val="00740919"/>
    <w:rsid w:val="0074145B"/>
    <w:rsid w:val="00741C3D"/>
    <w:rsid w:val="007431AB"/>
    <w:rsid w:val="0074334C"/>
    <w:rsid w:val="00743CC7"/>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5441"/>
    <w:rsid w:val="007862B1"/>
    <w:rsid w:val="00786C75"/>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CE6"/>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1BD6"/>
    <w:rsid w:val="0080211F"/>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D37"/>
    <w:rsid w:val="00824F68"/>
    <w:rsid w:val="008251F9"/>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200"/>
    <w:rsid w:val="00866527"/>
    <w:rsid w:val="008675D7"/>
    <w:rsid w:val="00867987"/>
    <w:rsid w:val="008702CB"/>
    <w:rsid w:val="0087155D"/>
    <w:rsid w:val="008718B2"/>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A0AF2"/>
    <w:rsid w:val="008A0F06"/>
    <w:rsid w:val="008A120F"/>
    <w:rsid w:val="008A1E8D"/>
    <w:rsid w:val="008A24FA"/>
    <w:rsid w:val="008A2FF1"/>
    <w:rsid w:val="008A345D"/>
    <w:rsid w:val="008A3652"/>
    <w:rsid w:val="008A3C43"/>
    <w:rsid w:val="008A403C"/>
    <w:rsid w:val="008A4DA3"/>
    <w:rsid w:val="008A56AD"/>
    <w:rsid w:val="008A5CEA"/>
    <w:rsid w:val="008A6803"/>
    <w:rsid w:val="008A73D0"/>
    <w:rsid w:val="008A7905"/>
    <w:rsid w:val="008B05C1"/>
    <w:rsid w:val="008B12AF"/>
    <w:rsid w:val="008B1605"/>
    <w:rsid w:val="008B1B4F"/>
    <w:rsid w:val="008B32AF"/>
    <w:rsid w:val="008B3888"/>
    <w:rsid w:val="008B4DB1"/>
    <w:rsid w:val="008B4F5C"/>
    <w:rsid w:val="008B4FDA"/>
    <w:rsid w:val="008B56CC"/>
    <w:rsid w:val="008B5D89"/>
    <w:rsid w:val="008B6255"/>
    <w:rsid w:val="008B73CD"/>
    <w:rsid w:val="008C0E12"/>
    <w:rsid w:val="008C17DA"/>
    <w:rsid w:val="008C2DF3"/>
    <w:rsid w:val="008C343E"/>
    <w:rsid w:val="008C353D"/>
    <w:rsid w:val="008C417C"/>
    <w:rsid w:val="008C5FC1"/>
    <w:rsid w:val="008C64C6"/>
    <w:rsid w:val="008C6A37"/>
    <w:rsid w:val="008C6A78"/>
    <w:rsid w:val="008C750C"/>
    <w:rsid w:val="008C7A16"/>
    <w:rsid w:val="008D0121"/>
    <w:rsid w:val="008D0D48"/>
    <w:rsid w:val="008D0FB6"/>
    <w:rsid w:val="008D11AA"/>
    <w:rsid w:val="008D1746"/>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6CE8"/>
    <w:rsid w:val="008F1323"/>
    <w:rsid w:val="008F13BF"/>
    <w:rsid w:val="008F2365"/>
    <w:rsid w:val="008F281A"/>
    <w:rsid w:val="008F2B76"/>
    <w:rsid w:val="008F409E"/>
    <w:rsid w:val="008F527F"/>
    <w:rsid w:val="008F6B74"/>
    <w:rsid w:val="008F78BE"/>
    <w:rsid w:val="008F7A2B"/>
    <w:rsid w:val="00902BB9"/>
    <w:rsid w:val="00902D0C"/>
    <w:rsid w:val="009030CA"/>
    <w:rsid w:val="00903778"/>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2F84"/>
    <w:rsid w:val="0092445C"/>
    <w:rsid w:val="00926875"/>
    <w:rsid w:val="00930ACA"/>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3CA"/>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766"/>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6EE0"/>
    <w:rsid w:val="009771B9"/>
    <w:rsid w:val="009775DB"/>
    <w:rsid w:val="0098011A"/>
    <w:rsid w:val="009813C4"/>
    <w:rsid w:val="00981540"/>
    <w:rsid w:val="00981CC0"/>
    <w:rsid w:val="0098244A"/>
    <w:rsid w:val="00982655"/>
    <w:rsid w:val="009833F1"/>
    <w:rsid w:val="0098370E"/>
    <w:rsid w:val="00983AF5"/>
    <w:rsid w:val="00984456"/>
    <w:rsid w:val="00984BDB"/>
    <w:rsid w:val="00985291"/>
    <w:rsid w:val="009875D7"/>
    <w:rsid w:val="00987E76"/>
    <w:rsid w:val="0099029A"/>
    <w:rsid w:val="009902F8"/>
    <w:rsid w:val="00990375"/>
    <w:rsid w:val="00990561"/>
    <w:rsid w:val="00990C42"/>
    <w:rsid w:val="009911F4"/>
    <w:rsid w:val="00993191"/>
    <w:rsid w:val="00993B84"/>
    <w:rsid w:val="00994587"/>
    <w:rsid w:val="00994A77"/>
    <w:rsid w:val="00995045"/>
    <w:rsid w:val="00996C19"/>
    <w:rsid w:val="00997050"/>
    <w:rsid w:val="00997686"/>
    <w:rsid w:val="009A05AC"/>
    <w:rsid w:val="009A171D"/>
    <w:rsid w:val="009A1B95"/>
    <w:rsid w:val="009A2FDE"/>
    <w:rsid w:val="009A30B4"/>
    <w:rsid w:val="009A5190"/>
    <w:rsid w:val="009A6627"/>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1CA"/>
    <w:rsid w:val="009F05A6"/>
    <w:rsid w:val="009F0660"/>
    <w:rsid w:val="009F06BA"/>
    <w:rsid w:val="009F079F"/>
    <w:rsid w:val="009F18D0"/>
    <w:rsid w:val="009F1FF7"/>
    <w:rsid w:val="009F21B2"/>
    <w:rsid w:val="009F337A"/>
    <w:rsid w:val="009F4638"/>
    <w:rsid w:val="009F5D9B"/>
    <w:rsid w:val="009F64A7"/>
    <w:rsid w:val="009F720A"/>
    <w:rsid w:val="009F7683"/>
    <w:rsid w:val="009F7C54"/>
    <w:rsid w:val="009F7D78"/>
    <w:rsid w:val="00A00BCA"/>
    <w:rsid w:val="00A00E74"/>
    <w:rsid w:val="00A0285A"/>
    <w:rsid w:val="00A04DB0"/>
    <w:rsid w:val="00A05927"/>
    <w:rsid w:val="00A05A2F"/>
    <w:rsid w:val="00A0752B"/>
    <w:rsid w:val="00A07A6D"/>
    <w:rsid w:val="00A10D1E"/>
    <w:rsid w:val="00A10D1F"/>
    <w:rsid w:val="00A112E2"/>
    <w:rsid w:val="00A1152B"/>
    <w:rsid w:val="00A11B63"/>
    <w:rsid w:val="00A11BD0"/>
    <w:rsid w:val="00A11F49"/>
    <w:rsid w:val="00A12260"/>
    <w:rsid w:val="00A1295D"/>
    <w:rsid w:val="00A12A5E"/>
    <w:rsid w:val="00A12C95"/>
    <w:rsid w:val="00A12CCC"/>
    <w:rsid w:val="00A14ED9"/>
    <w:rsid w:val="00A150A9"/>
    <w:rsid w:val="00A1564A"/>
    <w:rsid w:val="00A1623D"/>
    <w:rsid w:val="00A16F0B"/>
    <w:rsid w:val="00A20B69"/>
    <w:rsid w:val="00A222D7"/>
    <w:rsid w:val="00A22548"/>
    <w:rsid w:val="00A22EB5"/>
    <w:rsid w:val="00A237E1"/>
    <w:rsid w:val="00A23ECF"/>
    <w:rsid w:val="00A24827"/>
    <w:rsid w:val="00A249DB"/>
    <w:rsid w:val="00A24DA5"/>
    <w:rsid w:val="00A24F80"/>
    <w:rsid w:val="00A2572F"/>
    <w:rsid w:val="00A269D3"/>
    <w:rsid w:val="00A27FAF"/>
    <w:rsid w:val="00A30013"/>
    <w:rsid w:val="00A3062D"/>
    <w:rsid w:val="00A30B3F"/>
    <w:rsid w:val="00A3101A"/>
    <w:rsid w:val="00A3156D"/>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178"/>
    <w:rsid w:val="00A45662"/>
    <w:rsid w:val="00A45946"/>
    <w:rsid w:val="00A45D0A"/>
    <w:rsid w:val="00A46501"/>
    <w:rsid w:val="00A4729F"/>
    <w:rsid w:val="00A5045F"/>
    <w:rsid w:val="00A5050E"/>
    <w:rsid w:val="00A51B73"/>
    <w:rsid w:val="00A51D7C"/>
    <w:rsid w:val="00A52061"/>
    <w:rsid w:val="00A52210"/>
    <w:rsid w:val="00A524AC"/>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67DA"/>
    <w:rsid w:val="00A66ABD"/>
    <w:rsid w:val="00A6756D"/>
    <w:rsid w:val="00A67723"/>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879D4"/>
    <w:rsid w:val="00A905A7"/>
    <w:rsid w:val="00A921FF"/>
    <w:rsid w:val="00A93710"/>
    <w:rsid w:val="00A9429C"/>
    <w:rsid w:val="00A95A88"/>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439"/>
    <w:rsid w:val="00AB2618"/>
    <w:rsid w:val="00AB2648"/>
    <w:rsid w:val="00AB3FFE"/>
    <w:rsid w:val="00AB48CD"/>
    <w:rsid w:val="00AB5AF2"/>
    <w:rsid w:val="00AB5D5B"/>
    <w:rsid w:val="00AB5E50"/>
    <w:rsid w:val="00AB64C0"/>
    <w:rsid w:val="00AB6EFD"/>
    <w:rsid w:val="00AB71E2"/>
    <w:rsid w:val="00AB77E2"/>
    <w:rsid w:val="00AB7D2E"/>
    <w:rsid w:val="00AC014F"/>
    <w:rsid w:val="00AC018F"/>
    <w:rsid w:val="00AC082E"/>
    <w:rsid w:val="00AC12AD"/>
    <w:rsid w:val="00AC1B95"/>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9CE"/>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6C3"/>
    <w:rsid w:val="00AF2710"/>
    <w:rsid w:val="00AF27D0"/>
    <w:rsid w:val="00AF3D6A"/>
    <w:rsid w:val="00AF41B3"/>
    <w:rsid w:val="00AF4C36"/>
    <w:rsid w:val="00AF4E1A"/>
    <w:rsid w:val="00AF564E"/>
    <w:rsid w:val="00AF582B"/>
    <w:rsid w:val="00AF58A0"/>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6F21"/>
    <w:rsid w:val="00B176AF"/>
    <w:rsid w:val="00B2066D"/>
    <w:rsid w:val="00B21689"/>
    <w:rsid w:val="00B217A5"/>
    <w:rsid w:val="00B21B35"/>
    <w:rsid w:val="00B2228B"/>
    <w:rsid w:val="00B2283B"/>
    <w:rsid w:val="00B22AE3"/>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4B02"/>
    <w:rsid w:val="00B36E56"/>
    <w:rsid w:val="00B37250"/>
    <w:rsid w:val="00B40121"/>
    <w:rsid w:val="00B40233"/>
    <w:rsid w:val="00B413A8"/>
    <w:rsid w:val="00B425F0"/>
    <w:rsid w:val="00B430C1"/>
    <w:rsid w:val="00B4364F"/>
    <w:rsid w:val="00B43EE5"/>
    <w:rsid w:val="00B4401A"/>
    <w:rsid w:val="00B44A67"/>
    <w:rsid w:val="00B44DC4"/>
    <w:rsid w:val="00B45245"/>
    <w:rsid w:val="00B46279"/>
    <w:rsid w:val="00B46AA0"/>
    <w:rsid w:val="00B4794D"/>
    <w:rsid w:val="00B50E19"/>
    <w:rsid w:val="00B50F8D"/>
    <w:rsid w:val="00B514E8"/>
    <w:rsid w:val="00B51D9F"/>
    <w:rsid w:val="00B52987"/>
    <w:rsid w:val="00B52C16"/>
    <w:rsid w:val="00B5319F"/>
    <w:rsid w:val="00B53B93"/>
    <w:rsid w:val="00B53D73"/>
    <w:rsid w:val="00B53F46"/>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251C"/>
    <w:rsid w:val="00B834EF"/>
    <w:rsid w:val="00B836ED"/>
    <w:rsid w:val="00B83C84"/>
    <w:rsid w:val="00B84296"/>
    <w:rsid w:val="00B8477A"/>
    <w:rsid w:val="00B84F37"/>
    <w:rsid w:val="00B853BF"/>
    <w:rsid w:val="00B8560F"/>
    <w:rsid w:val="00B857D4"/>
    <w:rsid w:val="00B8636F"/>
    <w:rsid w:val="00B86BCB"/>
    <w:rsid w:val="00B87EE8"/>
    <w:rsid w:val="00B9100A"/>
    <w:rsid w:val="00B925B0"/>
    <w:rsid w:val="00B941D0"/>
    <w:rsid w:val="00B95FE0"/>
    <w:rsid w:val="00B964A0"/>
    <w:rsid w:val="00B96B73"/>
    <w:rsid w:val="00B97237"/>
    <w:rsid w:val="00B975FA"/>
    <w:rsid w:val="00B9796D"/>
    <w:rsid w:val="00B97D91"/>
    <w:rsid w:val="00BA10E4"/>
    <w:rsid w:val="00BA171F"/>
    <w:rsid w:val="00BA3554"/>
    <w:rsid w:val="00BA5D9A"/>
    <w:rsid w:val="00BA632C"/>
    <w:rsid w:val="00BA64B8"/>
    <w:rsid w:val="00BA6543"/>
    <w:rsid w:val="00BA656E"/>
    <w:rsid w:val="00BB1A5D"/>
    <w:rsid w:val="00BB1C9B"/>
    <w:rsid w:val="00BB3575"/>
    <w:rsid w:val="00BB4ADD"/>
    <w:rsid w:val="00BB4E23"/>
    <w:rsid w:val="00BB500A"/>
    <w:rsid w:val="00BB52F9"/>
    <w:rsid w:val="00BB5B35"/>
    <w:rsid w:val="00BB5B81"/>
    <w:rsid w:val="00BB5F0B"/>
    <w:rsid w:val="00BB682B"/>
    <w:rsid w:val="00BB6EAD"/>
    <w:rsid w:val="00BC0648"/>
    <w:rsid w:val="00BC0BAC"/>
    <w:rsid w:val="00BC1555"/>
    <w:rsid w:val="00BC1804"/>
    <w:rsid w:val="00BC2255"/>
    <w:rsid w:val="00BC256B"/>
    <w:rsid w:val="00BC354F"/>
    <w:rsid w:val="00BC3E66"/>
    <w:rsid w:val="00BC44EB"/>
    <w:rsid w:val="00BC4594"/>
    <w:rsid w:val="00BC6493"/>
    <w:rsid w:val="00BC6807"/>
    <w:rsid w:val="00BC6E1C"/>
    <w:rsid w:val="00BC6EE1"/>
    <w:rsid w:val="00BC6FA9"/>
    <w:rsid w:val="00BC723A"/>
    <w:rsid w:val="00BD0588"/>
    <w:rsid w:val="00BD0D0A"/>
    <w:rsid w:val="00BD1B59"/>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2CC8"/>
    <w:rsid w:val="00C03431"/>
    <w:rsid w:val="00C03509"/>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9BE"/>
    <w:rsid w:val="00C3130B"/>
    <w:rsid w:val="00C31373"/>
    <w:rsid w:val="00C324F0"/>
    <w:rsid w:val="00C329B4"/>
    <w:rsid w:val="00C343BF"/>
    <w:rsid w:val="00C34414"/>
    <w:rsid w:val="00C3484C"/>
    <w:rsid w:val="00C35169"/>
    <w:rsid w:val="00C358EA"/>
    <w:rsid w:val="00C364E8"/>
    <w:rsid w:val="00C375F2"/>
    <w:rsid w:val="00C3797F"/>
    <w:rsid w:val="00C4095B"/>
    <w:rsid w:val="00C43213"/>
    <w:rsid w:val="00C4327F"/>
    <w:rsid w:val="00C43524"/>
    <w:rsid w:val="00C435DD"/>
    <w:rsid w:val="00C4379C"/>
    <w:rsid w:val="00C4487D"/>
    <w:rsid w:val="00C45620"/>
    <w:rsid w:val="00C4593E"/>
    <w:rsid w:val="00C464BA"/>
    <w:rsid w:val="00C467B9"/>
    <w:rsid w:val="00C46CE0"/>
    <w:rsid w:val="00C47611"/>
    <w:rsid w:val="00C4795F"/>
    <w:rsid w:val="00C47D72"/>
    <w:rsid w:val="00C50C57"/>
    <w:rsid w:val="00C50D71"/>
    <w:rsid w:val="00C50D83"/>
    <w:rsid w:val="00C51512"/>
    <w:rsid w:val="00C527F9"/>
    <w:rsid w:val="00C53926"/>
    <w:rsid w:val="00C53D1C"/>
    <w:rsid w:val="00C54CEE"/>
    <w:rsid w:val="00C5664D"/>
    <w:rsid w:val="00C56BBA"/>
    <w:rsid w:val="00C57D7E"/>
    <w:rsid w:val="00C602DA"/>
    <w:rsid w:val="00C6056C"/>
    <w:rsid w:val="00C611EE"/>
    <w:rsid w:val="00C6256F"/>
    <w:rsid w:val="00C6329E"/>
    <w:rsid w:val="00C63E1C"/>
    <w:rsid w:val="00C6467B"/>
    <w:rsid w:val="00C647D8"/>
    <w:rsid w:val="00C648B6"/>
    <w:rsid w:val="00C64BF0"/>
    <w:rsid w:val="00C65D2E"/>
    <w:rsid w:val="00C66474"/>
    <w:rsid w:val="00C667A7"/>
    <w:rsid w:val="00C66A65"/>
    <w:rsid w:val="00C67E80"/>
    <w:rsid w:val="00C706F4"/>
    <w:rsid w:val="00C71E26"/>
    <w:rsid w:val="00C72606"/>
    <w:rsid w:val="00C727E5"/>
    <w:rsid w:val="00C72A00"/>
    <w:rsid w:val="00C72BAD"/>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25FD"/>
    <w:rsid w:val="00C94597"/>
    <w:rsid w:val="00C95B0F"/>
    <w:rsid w:val="00C95DE8"/>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7EB"/>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3BD8"/>
    <w:rsid w:val="00CC43F3"/>
    <w:rsid w:val="00CC49B7"/>
    <w:rsid w:val="00CC518E"/>
    <w:rsid w:val="00CC73F0"/>
    <w:rsid w:val="00CC7693"/>
    <w:rsid w:val="00CD043A"/>
    <w:rsid w:val="00CD0B41"/>
    <w:rsid w:val="00CD1686"/>
    <w:rsid w:val="00CD2738"/>
    <w:rsid w:val="00CD31D5"/>
    <w:rsid w:val="00CD3548"/>
    <w:rsid w:val="00CD3E7D"/>
    <w:rsid w:val="00CD4190"/>
    <w:rsid w:val="00CD435C"/>
    <w:rsid w:val="00CD43C8"/>
    <w:rsid w:val="00CD4898"/>
    <w:rsid w:val="00CD51B9"/>
    <w:rsid w:val="00CD7828"/>
    <w:rsid w:val="00CE086A"/>
    <w:rsid w:val="00CE0D95"/>
    <w:rsid w:val="00CE11B7"/>
    <w:rsid w:val="00CE2264"/>
    <w:rsid w:val="00CE2680"/>
    <w:rsid w:val="00CE2E69"/>
    <w:rsid w:val="00CE3958"/>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094"/>
    <w:rsid w:val="00CF5260"/>
    <w:rsid w:val="00CF52FD"/>
    <w:rsid w:val="00CF5B97"/>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4C50"/>
    <w:rsid w:val="00D05A4D"/>
    <w:rsid w:val="00D05F06"/>
    <w:rsid w:val="00D0725B"/>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4929"/>
    <w:rsid w:val="00D26324"/>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557B"/>
    <w:rsid w:val="00D463EA"/>
    <w:rsid w:val="00D46D5B"/>
    <w:rsid w:val="00D47316"/>
    <w:rsid w:val="00D47541"/>
    <w:rsid w:val="00D47A5B"/>
    <w:rsid w:val="00D47A9C"/>
    <w:rsid w:val="00D47EA0"/>
    <w:rsid w:val="00D50810"/>
    <w:rsid w:val="00D50832"/>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1533"/>
    <w:rsid w:val="00D9221E"/>
    <w:rsid w:val="00D93027"/>
    <w:rsid w:val="00D93E95"/>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363"/>
    <w:rsid w:val="00DC3470"/>
    <w:rsid w:val="00DC4068"/>
    <w:rsid w:val="00DC5332"/>
    <w:rsid w:val="00DC567F"/>
    <w:rsid w:val="00DC59F5"/>
    <w:rsid w:val="00DC6229"/>
    <w:rsid w:val="00DC6663"/>
    <w:rsid w:val="00DC6735"/>
    <w:rsid w:val="00DC6FEB"/>
    <w:rsid w:val="00DC769E"/>
    <w:rsid w:val="00DC7A3F"/>
    <w:rsid w:val="00DD2498"/>
    <w:rsid w:val="00DD322C"/>
    <w:rsid w:val="00DD3E3D"/>
    <w:rsid w:val="00DD4BE2"/>
    <w:rsid w:val="00DD4F48"/>
    <w:rsid w:val="00DD51F0"/>
    <w:rsid w:val="00DD56AA"/>
    <w:rsid w:val="00DD5CF9"/>
    <w:rsid w:val="00DD66E7"/>
    <w:rsid w:val="00DD6FDA"/>
    <w:rsid w:val="00DD7E40"/>
    <w:rsid w:val="00DE1323"/>
    <w:rsid w:val="00DE134D"/>
    <w:rsid w:val="00DE13BC"/>
    <w:rsid w:val="00DE1B2F"/>
    <w:rsid w:val="00DE1C00"/>
    <w:rsid w:val="00DE1C5E"/>
    <w:rsid w:val="00DE26E4"/>
    <w:rsid w:val="00DE3538"/>
    <w:rsid w:val="00DE3C28"/>
    <w:rsid w:val="00DE4085"/>
    <w:rsid w:val="00DE417A"/>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680"/>
    <w:rsid w:val="00E05F32"/>
    <w:rsid w:val="00E0616D"/>
    <w:rsid w:val="00E06E9D"/>
    <w:rsid w:val="00E06FC4"/>
    <w:rsid w:val="00E070E6"/>
    <w:rsid w:val="00E10031"/>
    <w:rsid w:val="00E10BB7"/>
    <w:rsid w:val="00E120C4"/>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C98"/>
    <w:rsid w:val="00E26DCE"/>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6DD"/>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05E8"/>
    <w:rsid w:val="00E71155"/>
    <w:rsid w:val="00E71CEE"/>
    <w:rsid w:val="00E73057"/>
    <w:rsid w:val="00E7346A"/>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4BD2"/>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629D"/>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14A"/>
    <w:rsid w:val="00F01D1E"/>
    <w:rsid w:val="00F02279"/>
    <w:rsid w:val="00F025FC"/>
    <w:rsid w:val="00F02DBC"/>
    <w:rsid w:val="00F03B10"/>
    <w:rsid w:val="00F04CC1"/>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8A7"/>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E27"/>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6F1D"/>
    <w:rsid w:val="00F473D6"/>
    <w:rsid w:val="00F51B3A"/>
    <w:rsid w:val="00F523B0"/>
    <w:rsid w:val="00F53046"/>
    <w:rsid w:val="00F53525"/>
    <w:rsid w:val="00F546F2"/>
    <w:rsid w:val="00F54D98"/>
    <w:rsid w:val="00F5526F"/>
    <w:rsid w:val="00F55654"/>
    <w:rsid w:val="00F556B0"/>
    <w:rsid w:val="00F562EA"/>
    <w:rsid w:val="00F5653D"/>
    <w:rsid w:val="00F566BF"/>
    <w:rsid w:val="00F57BF7"/>
    <w:rsid w:val="00F60675"/>
    <w:rsid w:val="00F607C7"/>
    <w:rsid w:val="00F608E3"/>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0661"/>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6BD"/>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7A6"/>
    <w:rsid w:val="00FB35D5"/>
    <w:rsid w:val="00FB38BB"/>
    <w:rsid w:val="00FB3A2F"/>
    <w:rsid w:val="00FB3AFB"/>
    <w:rsid w:val="00FB3CC9"/>
    <w:rsid w:val="00FB405E"/>
    <w:rsid w:val="00FB4ACF"/>
    <w:rsid w:val="00FB57B1"/>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81E"/>
    <w:rsid w:val="00FE20B2"/>
    <w:rsid w:val="00FE4310"/>
    <w:rsid w:val="00FE54DC"/>
    <w:rsid w:val="00FE5743"/>
    <w:rsid w:val="00FE64CF"/>
    <w:rsid w:val="00FE6521"/>
    <w:rsid w:val="00FE6532"/>
    <w:rsid w:val="00FE6887"/>
    <w:rsid w:val="00FE6C2A"/>
    <w:rsid w:val="00FE76B9"/>
    <w:rsid w:val="00FE7898"/>
    <w:rsid w:val="00FF0181"/>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aliases w:val="Car Car Car Car Car Car Car Car Car Car Car Car Car Car Car Car Car Car Car Car Car Car Car Car Car,Car Car Car Car Car Car Car Car Car Car Car Car Car Car Car Car Car Car Car Car Car Car Car Car Car1"/>
    <w:basedOn w:val="Normal"/>
    <w:link w:val="BodyTextChar"/>
    <w:uiPriority w:val="1"/>
    <w:qFormat/>
    <w:rsid w:val="00096865"/>
    <w:pPr>
      <w:spacing w:after="120"/>
    </w:pPr>
  </w:style>
  <w:style w:type="character" w:customStyle="1" w:styleId="BodyTextChar">
    <w:name w:val="Body Text Char"/>
    <w:aliases w:val="Car Car Car Car Car Car Car Car Car Car Car Car Car Car Car Car Car Car Car Car Car Car Car Car Car Char,Car Car Car Car Car Car Car Car Car Car Car Car Car Car Car Car Car Car Car Car Car Car Car Car Car1 Char"/>
    <w:link w:val="BodyText"/>
    <w:uiPriority w:val="1"/>
    <w:qForma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1"/>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1"/>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B430C1"/>
    <w:rPr>
      <w:color w:val="605E5C"/>
      <w:shd w:val="clear" w:color="auto" w:fill="E1DFDD"/>
    </w:rPr>
  </w:style>
  <w:style w:type="paragraph" w:customStyle="1" w:styleId="TableParagraph">
    <w:name w:val="Table Paragraph"/>
    <w:basedOn w:val="Normal"/>
    <w:uiPriority w:val="1"/>
    <w:qFormat/>
    <w:rsid w:val="00F53046"/>
    <w:pPr>
      <w:widowControl w:val="0"/>
    </w:pPr>
    <w:rPr>
      <w:rFonts w:asciiTheme="minorHAnsi" w:eastAsiaTheme="minorHAnsi" w:hAnsiTheme="minorHAnsi" w:cstheme="minorBidi"/>
      <w:sz w:val="22"/>
      <w:szCs w:val="22"/>
    </w:rPr>
  </w:style>
  <w:style w:type="character" w:customStyle="1" w:styleId="apple-style-span">
    <w:name w:val="apple-style-span"/>
    <w:rsid w:val="00F530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13443947">
      <w:bodyDiv w:val="1"/>
      <w:marLeft w:val="0"/>
      <w:marRight w:val="0"/>
      <w:marTop w:val="0"/>
      <w:marBottom w:val="0"/>
      <w:divBdr>
        <w:top w:val="none" w:sz="0" w:space="0" w:color="auto"/>
        <w:left w:val="none" w:sz="0" w:space="0" w:color="auto"/>
        <w:bottom w:val="none" w:sz="0" w:space="0" w:color="auto"/>
        <w:right w:val="none" w:sz="0" w:space="0" w:color="auto"/>
      </w:divBdr>
    </w:div>
    <w:div w:id="171725291">
      <w:bodyDiv w:val="1"/>
      <w:marLeft w:val="0"/>
      <w:marRight w:val="0"/>
      <w:marTop w:val="0"/>
      <w:marBottom w:val="0"/>
      <w:divBdr>
        <w:top w:val="none" w:sz="0" w:space="0" w:color="auto"/>
        <w:left w:val="none" w:sz="0" w:space="0" w:color="auto"/>
        <w:bottom w:val="none" w:sz="0" w:space="0" w:color="auto"/>
        <w:right w:val="none" w:sz="0" w:space="0" w:color="auto"/>
      </w:divBdr>
    </w:div>
    <w:div w:id="21131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9614727">
      <w:bodyDiv w:val="1"/>
      <w:marLeft w:val="0"/>
      <w:marRight w:val="0"/>
      <w:marTop w:val="0"/>
      <w:marBottom w:val="0"/>
      <w:divBdr>
        <w:top w:val="none" w:sz="0" w:space="0" w:color="auto"/>
        <w:left w:val="none" w:sz="0" w:space="0" w:color="auto"/>
        <w:bottom w:val="none" w:sz="0" w:space="0" w:color="auto"/>
        <w:right w:val="none" w:sz="0" w:space="0" w:color="auto"/>
      </w:divBdr>
    </w:div>
    <w:div w:id="688724023">
      <w:bodyDiv w:val="1"/>
      <w:marLeft w:val="0"/>
      <w:marRight w:val="0"/>
      <w:marTop w:val="0"/>
      <w:marBottom w:val="0"/>
      <w:divBdr>
        <w:top w:val="none" w:sz="0" w:space="0" w:color="auto"/>
        <w:left w:val="none" w:sz="0" w:space="0" w:color="auto"/>
        <w:bottom w:val="none" w:sz="0" w:space="0" w:color="auto"/>
        <w:right w:val="none" w:sz="0" w:space="0" w:color="auto"/>
      </w:divBdr>
    </w:div>
    <w:div w:id="76869834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4664908">
      <w:bodyDiv w:val="1"/>
      <w:marLeft w:val="0"/>
      <w:marRight w:val="0"/>
      <w:marTop w:val="0"/>
      <w:marBottom w:val="0"/>
      <w:divBdr>
        <w:top w:val="none" w:sz="0" w:space="0" w:color="auto"/>
        <w:left w:val="none" w:sz="0" w:space="0" w:color="auto"/>
        <w:bottom w:val="none" w:sz="0" w:space="0" w:color="auto"/>
        <w:right w:val="none" w:sz="0" w:space="0" w:color="auto"/>
      </w:divBdr>
    </w:div>
    <w:div w:id="1442728852">
      <w:bodyDiv w:val="1"/>
      <w:marLeft w:val="0"/>
      <w:marRight w:val="0"/>
      <w:marTop w:val="0"/>
      <w:marBottom w:val="0"/>
      <w:divBdr>
        <w:top w:val="none" w:sz="0" w:space="0" w:color="auto"/>
        <w:left w:val="none" w:sz="0" w:space="0" w:color="auto"/>
        <w:bottom w:val="none" w:sz="0" w:space="0" w:color="auto"/>
        <w:right w:val="none" w:sz="0" w:space="0" w:color="auto"/>
      </w:divBdr>
    </w:div>
    <w:div w:id="1484084091">
      <w:bodyDiv w:val="1"/>
      <w:marLeft w:val="0"/>
      <w:marRight w:val="0"/>
      <w:marTop w:val="0"/>
      <w:marBottom w:val="0"/>
      <w:divBdr>
        <w:top w:val="none" w:sz="0" w:space="0" w:color="auto"/>
        <w:left w:val="none" w:sz="0" w:space="0" w:color="auto"/>
        <w:bottom w:val="none" w:sz="0" w:space="0" w:color="auto"/>
        <w:right w:val="none" w:sz="0" w:space="0" w:color="auto"/>
      </w:divBdr>
    </w:div>
    <w:div w:id="1532450730">
      <w:bodyDiv w:val="1"/>
      <w:marLeft w:val="0"/>
      <w:marRight w:val="0"/>
      <w:marTop w:val="0"/>
      <w:marBottom w:val="0"/>
      <w:divBdr>
        <w:top w:val="none" w:sz="0" w:space="0" w:color="auto"/>
        <w:left w:val="none" w:sz="0" w:space="0" w:color="auto"/>
        <w:bottom w:val="none" w:sz="0" w:space="0" w:color="auto"/>
        <w:right w:val="none" w:sz="0" w:space="0" w:color="auto"/>
      </w:divBdr>
    </w:div>
    <w:div w:id="1565066185">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05991937">
      <w:bodyDiv w:val="1"/>
      <w:marLeft w:val="0"/>
      <w:marRight w:val="0"/>
      <w:marTop w:val="0"/>
      <w:marBottom w:val="0"/>
      <w:divBdr>
        <w:top w:val="none" w:sz="0" w:space="0" w:color="auto"/>
        <w:left w:val="none" w:sz="0" w:space="0" w:color="auto"/>
        <w:bottom w:val="none" w:sz="0" w:space="0" w:color="auto"/>
        <w:right w:val="none" w:sz="0" w:space="0" w:color="auto"/>
      </w:divBdr>
    </w:div>
    <w:div w:id="192822341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96900834">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6055333">
      <w:bodyDiv w:val="1"/>
      <w:marLeft w:val="0"/>
      <w:marRight w:val="0"/>
      <w:marTop w:val="0"/>
      <w:marBottom w:val="0"/>
      <w:divBdr>
        <w:top w:val="none" w:sz="0" w:space="0" w:color="auto"/>
        <w:left w:val="none" w:sz="0" w:space="0" w:color="auto"/>
        <w:bottom w:val="none" w:sz="0" w:space="0" w:color="auto"/>
        <w:right w:val="none" w:sz="0" w:space="0" w:color="auto"/>
      </w:divBdr>
    </w:div>
    <w:div w:id="212711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B89E4-F2DE-4854-9737-72849CE3A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68</Pages>
  <Words>20317</Words>
  <Characters>115813</Characters>
  <Application>Microsoft Office Word</Application>
  <DocSecurity>0</DocSecurity>
  <Lines>965</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135859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Gor Muradyan</cp:lastModifiedBy>
  <cp:revision>355</cp:revision>
  <cp:lastPrinted>2018-02-16T07:12:00Z</cp:lastPrinted>
  <dcterms:created xsi:type="dcterms:W3CDTF">2022-10-31T11:36:00Z</dcterms:created>
  <dcterms:modified xsi:type="dcterms:W3CDTF">2024-09-12T04:38:00Z</dcterms:modified>
</cp:coreProperties>
</file>